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B8106" w14:textId="1C30288E" w:rsidR="00412A67" w:rsidRPr="00412A67" w:rsidRDefault="00412A67" w:rsidP="6D651DD1">
      <w:pPr>
        <w:shd w:val="clear" w:color="auto" w:fill="FFFFFF" w:themeFill="background1"/>
        <w:spacing w:before="240" w:after="120" w:line="312" w:lineRule="atLeast"/>
        <w:ind w:firstLine="708"/>
        <w:jc w:val="both"/>
        <w:rPr>
          <w:rFonts w:ascii="Times New Roman" w:eastAsia="Times New Roman" w:hAnsi="Times New Roman" w:cs="Times New Roman"/>
          <w:b/>
          <w:bCs/>
          <w:color w:val="333333"/>
          <w:sz w:val="27"/>
          <w:szCs w:val="27"/>
          <w:lang w:eastAsia="et-EE"/>
        </w:rPr>
      </w:pPr>
      <w:r w:rsidRPr="6D651DD1">
        <w:rPr>
          <w:rFonts w:ascii="Times New Roman" w:eastAsia="Times New Roman" w:hAnsi="Times New Roman" w:cs="Times New Roman"/>
          <w:b/>
          <w:bCs/>
          <w:color w:val="333333"/>
          <w:sz w:val="27"/>
          <w:szCs w:val="27"/>
          <w:lang w:eastAsia="et-EE"/>
        </w:rPr>
        <w:t>II Lisa, 2. liide</w:t>
      </w:r>
    </w:p>
    <w:p w14:paraId="13E197C7" w14:textId="77777777" w:rsidR="00412A67" w:rsidRP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pPr>
      <w:r w:rsidRPr="00412A67">
        <w:rPr>
          <w:rFonts w:ascii="Times New Roman" w:eastAsia="Times New Roman" w:hAnsi="Times New Roman" w:cs="Times New Roman"/>
          <w:b/>
          <w:bCs/>
          <w:color w:val="333333"/>
          <w:sz w:val="27"/>
          <w:szCs w:val="27"/>
          <w:lang w:eastAsia="et-EE"/>
        </w:rPr>
        <w:t>Kuludega sidumata rahastamisel põhinev liidu osalus</w:t>
      </w:r>
    </w:p>
    <w:p w14:paraId="5088638A" w14:textId="77777777" w:rsidR="00412A67" w:rsidRP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pPr>
      <w:r w:rsidRPr="00412A67">
        <w:rPr>
          <w:rFonts w:ascii="Times New Roman" w:eastAsia="Times New Roman" w:hAnsi="Times New Roman" w:cs="Times New Roman"/>
          <w:b/>
          <w:bCs/>
          <w:color w:val="333333"/>
          <w:sz w:val="27"/>
          <w:szCs w:val="27"/>
          <w:lang w:eastAsia="et-EE"/>
        </w:rPr>
        <w:t>Vorm andmete esitamiseks komisjonile läbivaatamiseks</w:t>
      </w:r>
    </w:p>
    <w:p w14:paraId="1B5F9275" w14:textId="77777777" w:rsidR="00412A67" w:rsidRP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pPr>
      <w:r w:rsidRPr="00412A67">
        <w:rPr>
          <w:rFonts w:ascii="Times New Roman" w:eastAsia="Times New Roman" w:hAnsi="Times New Roman" w:cs="Times New Roman"/>
          <w:b/>
          <w:bCs/>
          <w:color w:val="333333"/>
          <w:sz w:val="27"/>
          <w:szCs w:val="27"/>
          <w:lang w:eastAsia="et-EE"/>
        </w:rPr>
        <w:t>(</w:t>
      </w:r>
      <w:proofErr w:type="spellStart"/>
      <w:r w:rsidRPr="00412A67">
        <w:rPr>
          <w:rFonts w:ascii="Times New Roman" w:eastAsia="Times New Roman" w:hAnsi="Times New Roman" w:cs="Times New Roman"/>
          <w:b/>
          <w:bCs/>
          <w:color w:val="333333"/>
          <w:sz w:val="27"/>
          <w:szCs w:val="27"/>
          <w:lang w:eastAsia="et-EE"/>
        </w:rPr>
        <w:t>Ühissätete</w:t>
      </w:r>
      <w:proofErr w:type="spellEnd"/>
      <w:r w:rsidRPr="00412A67">
        <w:rPr>
          <w:rFonts w:ascii="Times New Roman" w:eastAsia="Times New Roman" w:hAnsi="Times New Roman" w:cs="Times New Roman"/>
          <w:b/>
          <w:bCs/>
          <w:color w:val="333333"/>
          <w:sz w:val="27"/>
          <w:szCs w:val="27"/>
          <w:lang w:eastAsia="et-EE"/>
        </w:rPr>
        <w:t xml:space="preserve"> määruse artikkel 95)</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513"/>
        <w:gridCol w:w="2543"/>
      </w:tblGrid>
      <w:tr w:rsidR="00412A67" w:rsidRPr="00412A67" w14:paraId="26F9B32F" w14:textId="77777777" w:rsidTr="00412A67">
        <w:tc>
          <w:tcPr>
            <w:tcW w:w="3596" w:type="pct"/>
            <w:tcBorders>
              <w:top w:val="single" w:sz="6" w:space="0" w:color="000000"/>
              <w:left w:val="single" w:sz="6" w:space="0" w:color="000000"/>
              <w:bottom w:val="single" w:sz="6" w:space="0" w:color="000000"/>
              <w:right w:val="single" w:sz="6" w:space="0" w:color="000000"/>
            </w:tcBorders>
            <w:shd w:val="clear" w:color="auto" w:fill="FFFFFF"/>
            <w:hideMark/>
          </w:tcPr>
          <w:p w14:paraId="3C824681" w14:textId="77777777"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t>Ettepaneku esitamise kuupäev</w:t>
            </w:r>
          </w:p>
        </w:tc>
        <w:tc>
          <w:tcPr>
            <w:tcW w:w="1404" w:type="pct"/>
            <w:tcBorders>
              <w:top w:val="single" w:sz="6" w:space="0" w:color="000000"/>
              <w:left w:val="single" w:sz="6" w:space="0" w:color="000000"/>
              <w:bottom w:val="single" w:sz="6" w:space="0" w:color="000000"/>
              <w:right w:val="single" w:sz="6" w:space="0" w:color="000000"/>
            </w:tcBorders>
            <w:shd w:val="clear" w:color="auto" w:fill="FFFFFF"/>
            <w:hideMark/>
          </w:tcPr>
          <w:p w14:paraId="6CD79EF3"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r>
      <w:tr w:rsidR="00412A67" w:rsidRPr="00412A67" w14:paraId="53C0E6B8" w14:textId="77777777" w:rsidTr="00412A67">
        <w:tc>
          <w:tcPr>
            <w:tcW w:w="3596" w:type="pct"/>
            <w:tcBorders>
              <w:top w:val="single" w:sz="6" w:space="0" w:color="000000"/>
              <w:left w:val="single" w:sz="6" w:space="0" w:color="000000"/>
              <w:bottom w:val="single" w:sz="6" w:space="0" w:color="000000"/>
              <w:right w:val="single" w:sz="6" w:space="0" w:color="000000"/>
            </w:tcBorders>
            <w:shd w:val="clear" w:color="auto" w:fill="FFFFFF"/>
            <w:hideMark/>
          </w:tcPr>
          <w:p w14:paraId="545BE2EC"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1404" w:type="pct"/>
            <w:tcBorders>
              <w:top w:val="single" w:sz="6" w:space="0" w:color="000000"/>
              <w:left w:val="single" w:sz="6" w:space="0" w:color="000000"/>
              <w:bottom w:val="single" w:sz="6" w:space="0" w:color="000000"/>
              <w:right w:val="single" w:sz="6" w:space="0" w:color="000000"/>
            </w:tcBorders>
            <w:shd w:val="clear" w:color="auto" w:fill="FFFFFF"/>
            <w:hideMark/>
          </w:tcPr>
          <w:p w14:paraId="641D5132"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r>
    </w:tbl>
    <w:p w14:paraId="2A600ED7" w14:textId="66C5B194" w:rsidR="00412A67" w:rsidRDefault="00412A67" w:rsidP="00412A67">
      <w:pPr>
        <w:shd w:val="clear" w:color="auto" w:fill="FFFFFF"/>
        <w:spacing w:before="120" w:after="0" w:line="312" w:lineRule="atLeast"/>
        <w:jc w:val="both"/>
        <w:rPr>
          <w:rFonts w:ascii="Times New Roman" w:eastAsia="Times New Roman" w:hAnsi="Times New Roman" w:cs="Times New Roman"/>
          <w:i/>
          <w:iCs/>
          <w:color w:val="333333"/>
          <w:sz w:val="27"/>
          <w:szCs w:val="27"/>
          <w:lang w:eastAsia="et-EE"/>
        </w:rPr>
      </w:pPr>
      <w:r w:rsidRPr="00412A67">
        <w:rPr>
          <w:rFonts w:ascii="Times New Roman" w:eastAsia="Times New Roman" w:hAnsi="Times New Roman" w:cs="Times New Roman"/>
          <w:i/>
          <w:iCs/>
          <w:color w:val="333333"/>
          <w:sz w:val="27"/>
          <w:szCs w:val="27"/>
          <w:lang w:eastAsia="et-EE"/>
        </w:rPr>
        <w:t xml:space="preserve">Käesolevat liidet ei nõuta, kui kasutatakse </w:t>
      </w:r>
      <w:proofErr w:type="spellStart"/>
      <w:r w:rsidRPr="00412A67">
        <w:rPr>
          <w:rFonts w:ascii="Times New Roman" w:eastAsia="Times New Roman" w:hAnsi="Times New Roman" w:cs="Times New Roman"/>
          <w:i/>
          <w:iCs/>
          <w:color w:val="333333"/>
          <w:sz w:val="27"/>
          <w:szCs w:val="27"/>
          <w:lang w:eastAsia="et-EE"/>
        </w:rPr>
        <w:t>ühissätete</w:t>
      </w:r>
      <w:proofErr w:type="spellEnd"/>
      <w:r w:rsidRPr="00412A67">
        <w:rPr>
          <w:rFonts w:ascii="Times New Roman" w:eastAsia="Times New Roman" w:hAnsi="Times New Roman" w:cs="Times New Roman"/>
          <w:i/>
          <w:iCs/>
          <w:color w:val="333333"/>
          <w:sz w:val="27"/>
          <w:szCs w:val="27"/>
          <w:lang w:eastAsia="et-EE"/>
        </w:rPr>
        <w:t xml:space="preserve"> määruse artikli 95 lõikes 4 osutatud delegeeritud õigusaktiga kehtestatud kuludega sidumata liidu tasandi rahastamist.</w:t>
      </w:r>
    </w:p>
    <w:p w14:paraId="36D6BAB6" w14:textId="77777777" w:rsidR="00412A67" w:rsidRPr="00412A67" w:rsidRDefault="00412A67" w:rsidP="00412A67">
      <w:pPr>
        <w:shd w:val="clear" w:color="auto" w:fill="FFFFFF"/>
        <w:spacing w:before="120" w:after="0" w:line="312" w:lineRule="atLeast"/>
        <w:jc w:val="both"/>
        <w:rPr>
          <w:rFonts w:ascii="Times New Roman" w:eastAsia="Times New Roman" w:hAnsi="Times New Roman" w:cs="Times New Roman"/>
          <w:i/>
          <w:iCs/>
          <w:color w:val="333333"/>
          <w:sz w:val="27"/>
          <w:szCs w:val="27"/>
          <w:lang w:eastAsia="et-EE"/>
        </w:rPr>
      </w:pPr>
    </w:p>
    <w:p w14:paraId="56546F06" w14:textId="77777777" w:rsid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sectPr w:rsidR="00412A67">
          <w:pgSz w:w="11906" w:h="16838"/>
          <w:pgMar w:top="1417" w:right="1417" w:bottom="1417" w:left="1417" w:header="708" w:footer="708" w:gutter="0"/>
          <w:cols w:space="708"/>
          <w:docGrid w:linePitch="360"/>
        </w:sectPr>
      </w:pPr>
    </w:p>
    <w:p w14:paraId="42261A75" w14:textId="35389261" w:rsidR="00412A67" w:rsidRP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pPr>
      <w:r w:rsidRPr="00412A67">
        <w:rPr>
          <w:rFonts w:ascii="Times New Roman" w:eastAsia="Times New Roman" w:hAnsi="Times New Roman" w:cs="Times New Roman"/>
          <w:b/>
          <w:bCs/>
          <w:color w:val="333333"/>
          <w:sz w:val="27"/>
          <w:szCs w:val="27"/>
          <w:lang w:eastAsia="et-EE"/>
        </w:rPr>
        <w:lastRenderedPageBreak/>
        <w:t>A.   Peamiste elementide kokkuvõte</w:t>
      </w:r>
    </w:p>
    <w:tbl>
      <w:tblPr>
        <w:tblW w:w="5104" w:type="pct"/>
        <w:tblInd w:w="-29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711"/>
        <w:gridCol w:w="565"/>
        <w:gridCol w:w="1702"/>
        <w:gridCol w:w="994"/>
        <w:gridCol w:w="1656"/>
        <w:gridCol w:w="734"/>
        <w:gridCol w:w="1011"/>
        <w:gridCol w:w="1796"/>
        <w:gridCol w:w="734"/>
        <w:gridCol w:w="1579"/>
        <w:gridCol w:w="1559"/>
        <w:gridCol w:w="1236"/>
      </w:tblGrid>
      <w:tr w:rsidR="003555B2" w:rsidRPr="00412A67" w14:paraId="7A76042E" w14:textId="77777777" w:rsidTr="0053461C">
        <w:tc>
          <w:tcPr>
            <w:tcW w:w="249" w:type="pct"/>
            <w:tcBorders>
              <w:top w:val="single" w:sz="6" w:space="0" w:color="000000"/>
              <w:left w:val="single" w:sz="6" w:space="0" w:color="000000"/>
              <w:bottom w:val="single" w:sz="6" w:space="0" w:color="000000"/>
              <w:right w:val="single" w:sz="6" w:space="0" w:color="000000"/>
            </w:tcBorders>
            <w:shd w:val="clear" w:color="auto" w:fill="FFFFFF"/>
            <w:hideMark/>
          </w:tcPr>
          <w:p w14:paraId="4AD1D7DD"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Prioriteet</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F531F8F"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Fond</w:t>
            </w:r>
          </w:p>
        </w:tc>
        <w:tc>
          <w:tcPr>
            <w:tcW w:w="596" w:type="pct"/>
            <w:tcBorders>
              <w:top w:val="single" w:sz="6" w:space="0" w:color="000000"/>
              <w:left w:val="single" w:sz="6" w:space="0" w:color="000000"/>
              <w:bottom w:val="single" w:sz="6" w:space="0" w:color="000000"/>
              <w:right w:val="single" w:sz="6" w:space="0" w:color="000000"/>
            </w:tcBorders>
            <w:shd w:val="clear" w:color="auto" w:fill="FFFFFF"/>
            <w:hideMark/>
          </w:tcPr>
          <w:p w14:paraId="62EEAED4"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Erieesmärk</w:t>
            </w:r>
          </w:p>
        </w:tc>
        <w:tc>
          <w:tcPr>
            <w:tcW w:w="348" w:type="pct"/>
            <w:tcBorders>
              <w:top w:val="single" w:sz="6" w:space="0" w:color="000000"/>
              <w:left w:val="single" w:sz="6" w:space="0" w:color="000000"/>
              <w:bottom w:val="single" w:sz="6" w:space="0" w:color="000000"/>
              <w:right w:val="single" w:sz="6" w:space="0" w:color="000000"/>
            </w:tcBorders>
            <w:shd w:val="clear" w:color="auto" w:fill="FFFFFF"/>
            <w:hideMark/>
          </w:tcPr>
          <w:p w14:paraId="79B5DAD9"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Piirkonnakategooria</w:t>
            </w:r>
          </w:p>
        </w:tc>
        <w:tc>
          <w:tcPr>
            <w:tcW w:w="580" w:type="pct"/>
            <w:tcBorders>
              <w:top w:val="single" w:sz="6" w:space="0" w:color="000000"/>
              <w:left w:val="single" w:sz="6" w:space="0" w:color="000000"/>
              <w:bottom w:val="single" w:sz="6" w:space="0" w:color="000000"/>
              <w:right w:val="single" w:sz="6" w:space="0" w:color="000000"/>
            </w:tcBorders>
            <w:shd w:val="clear" w:color="auto" w:fill="FFFFFF"/>
            <w:hideMark/>
          </w:tcPr>
          <w:p w14:paraId="50999CE2"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Summa, mis on kaetud kuludega sidumata rahastamisega</w:t>
            </w:r>
          </w:p>
        </w:tc>
        <w:tc>
          <w:tcPr>
            <w:tcW w:w="611"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024733A"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Hõlmatud tegevuste liik/liigid</w:t>
            </w:r>
          </w:p>
        </w:tc>
        <w:tc>
          <w:tcPr>
            <w:tcW w:w="629" w:type="pct"/>
            <w:tcBorders>
              <w:top w:val="single" w:sz="6" w:space="0" w:color="000000"/>
              <w:left w:val="single" w:sz="6" w:space="0" w:color="000000"/>
              <w:bottom w:val="single" w:sz="6" w:space="0" w:color="000000"/>
              <w:right w:val="single" w:sz="6" w:space="0" w:color="000000"/>
            </w:tcBorders>
            <w:shd w:val="clear" w:color="auto" w:fill="FFFFFF"/>
            <w:hideMark/>
          </w:tcPr>
          <w:p w14:paraId="01654BD8"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Komisjonipoolse hüvitamise aluseks olevad vajalikud täidetavad tingimused/saavutatavad tulemused</w:t>
            </w:r>
          </w:p>
        </w:tc>
        <w:tc>
          <w:tcPr>
            <w:tcW w:w="810"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61B53CB"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näitaja</w:t>
            </w:r>
          </w:p>
        </w:tc>
        <w:tc>
          <w:tcPr>
            <w:tcW w:w="546" w:type="pct"/>
            <w:tcBorders>
              <w:top w:val="single" w:sz="6" w:space="0" w:color="000000"/>
              <w:left w:val="single" w:sz="6" w:space="0" w:color="000000"/>
              <w:bottom w:val="single" w:sz="6" w:space="0" w:color="000000"/>
              <w:right w:val="single" w:sz="6" w:space="0" w:color="000000"/>
            </w:tcBorders>
            <w:shd w:val="clear" w:color="auto" w:fill="FFFFFF"/>
            <w:hideMark/>
          </w:tcPr>
          <w:p w14:paraId="016A60AD"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Komisjonipoolse hüvitamise aluseks olevate vajalike täidetavate tingimuste/saavutatavate tulemuste mõõtühik</w:t>
            </w:r>
          </w:p>
        </w:tc>
        <w:tc>
          <w:tcPr>
            <w:tcW w:w="433" w:type="pct"/>
            <w:tcBorders>
              <w:top w:val="single" w:sz="6" w:space="0" w:color="000000"/>
              <w:left w:val="single" w:sz="6" w:space="0" w:color="000000"/>
              <w:bottom w:val="single" w:sz="6" w:space="0" w:color="000000"/>
              <w:right w:val="single" w:sz="6" w:space="0" w:color="000000"/>
            </w:tcBorders>
            <w:shd w:val="clear" w:color="auto" w:fill="FFFFFF"/>
            <w:hideMark/>
          </w:tcPr>
          <w:p w14:paraId="690B883A" w14:textId="77777777" w:rsidR="00412A67" w:rsidRPr="00412A67" w:rsidRDefault="00412A67" w:rsidP="00412A67">
            <w:pPr>
              <w:spacing w:before="60" w:after="60" w:line="312" w:lineRule="atLeast"/>
              <w:ind w:right="195"/>
              <w:jc w:val="center"/>
              <w:rPr>
                <w:rFonts w:ascii="Times New Roman" w:eastAsia="Times New Roman" w:hAnsi="Times New Roman" w:cs="Times New Roman"/>
                <w:b/>
                <w:bCs/>
                <w:color w:val="333333"/>
                <w:sz w:val="24"/>
                <w:szCs w:val="24"/>
                <w:lang w:eastAsia="et-EE"/>
              </w:rPr>
            </w:pPr>
            <w:r w:rsidRPr="00412A67">
              <w:rPr>
                <w:rFonts w:ascii="Times New Roman" w:eastAsia="Times New Roman" w:hAnsi="Times New Roman" w:cs="Times New Roman"/>
                <w:b/>
                <w:bCs/>
                <w:color w:val="333333"/>
                <w:sz w:val="24"/>
                <w:szCs w:val="24"/>
                <w:lang w:eastAsia="et-EE"/>
              </w:rPr>
              <w:t>Toetusesaaja(te)</w:t>
            </w:r>
            <w:proofErr w:type="spellStart"/>
            <w:r w:rsidRPr="00412A67">
              <w:rPr>
                <w:rFonts w:ascii="Times New Roman" w:eastAsia="Times New Roman" w:hAnsi="Times New Roman" w:cs="Times New Roman"/>
                <w:b/>
                <w:bCs/>
                <w:color w:val="333333"/>
                <w:sz w:val="24"/>
                <w:szCs w:val="24"/>
                <w:lang w:eastAsia="et-EE"/>
              </w:rPr>
              <w:t>le</w:t>
            </w:r>
            <w:proofErr w:type="spellEnd"/>
            <w:r w:rsidRPr="00412A67">
              <w:rPr>
                <w:rFonts w:ascii="Times New Roman" w:eastAsia="Times New Roman" w:hAnsi="Times New Roman" w:cs="Times New Roman"/>
                <w:b/>
                <w:bCs/>
                <w:color w:val="333333"/>
                <w:sz w:val="24"/>
                <w:szCs w:val="24"/>
                <w:lang w:eastAsia="et-EE"/>
              </w:rPr>
              <w:t xml:space="preserve"> hüvitise maksmiseks kasutatava hüvitamismeetodi kavandatav liik</w:t>
            </w:r>
          </w:p>
        </w:tc>
      </w:tr>
      <w:tr w:rsidR="003555B2" w:rsidRPr="00412A67" w14:paraId="399FE713" w14:textId="77777777" w:rsidTr="0053461C">
        <w:tc>
          <w:tcPr>
            <w:tcW w:w="249" w:type="pct"/>
            <w:tcBorders>
              <w:top w:val="single" w:sz="6" w:space="0" w:color="000000"/>
              <w:left w:val="single" w:sz="6" w:space="0" w:color="000000"/>
              <w:bottom w:val="single" w:sz="6" w:space="0" w:color="000000"/>
              <w:right w:val="single" w:sz="6" w:space="0" w:color="000000"/>
            </w:tcBorders>
            <w:shd w:val="clear" w:color="auto" w:fill="FFFFFF"/>
            <w:hideMark/>
          </w:tcPr>
          <w:p w14:paraId="1C8B4403"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25BCDEC3"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596" w:type="pct"/>
            <w:tcBorders>
              <w:top w:val="single" w:sz="6" w:space="0" w:color="000000"/>
              <w:left w:val="single" w:sz="6" w:space="0" w:color="000000"/>
              <w:bottom w:val="single" w:sz="6" w:space="0" w:color="000000"/>
              <w:right w:val="single" w:sz="6" w:space="0" w:color="000000"/>
            </w:tcBorders>
            <w:shd w:val="clear" w:color="auto" w:fill="FFFFFF"/>
            <w:hideMark/>
          </w:tcPr>
          <w:p w14:paraId="59BAB71B"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348" w:type="pct"/>
            <w:tcBorders>
              <w:top w:val="single" w:sz="6" w:space="0" w:color="000000"/>
              <w:left w:val="single" w:sz="6" w:space="0" w:color="000000"/>
              <w:bottom w:val="single" w:sz="6" w:space="0" w:color="000000"/>
              <w:right w:val="single" w:sz="6" w:space="0" w:color="000000"/>
            </w:tcBorders>
            <w:shd w:val="clear" w:color="auto" w:fill="FFFFFF"/>
            <w:hideMark/>
          </w:tcPr>
          <w:p w14:paraId="6B0F5F99"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580" w:type="pct"/>
            <w:tcBorders>
              <w:top w:val="single" w:sz="6" w:space="0" w:color="000000"/>
              <w:left w:val="single" w:sz="6" w:space="0" w:color="000000"/>
              <w:bottom w:val="single" w:sz="6" w:space="0" w:color="000000"/>
              <w:right w:val="single" w:sz="6" w:space="0" w:color="000000"/>
            </w:tcBorders>
            <w:shd w:val="clear" w:color="auto" w:fill="FFFFFF"/>
            <w:hideMark/>
          </w:tcPr>
          <w:p w14:paraId="47D353C9"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257" w:type="pct"/>
            <w:tcBorders>
              <w:top w:val="single" w:sz="6" w:space="0" w:color="000000"/>
              <w:left w:val="single" w:sz="6" w:space="0" w:color="000000"/>
              <w:bottom w:val="single" w:sz="6" w:space="0" w:color="000000"/>
              <w:right w:val="single" w:sz="6" w:space="0" w:color="000000"/>
            </w:tcBorders>
            <w:shd w:val="clear" w:color="auto" w:fill="FFFFFF"/>
            <w:hideMark/>
          </w:tcPr>
          <w:p w14:paraId="114232BE" w14:textId="023DB16D"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t>Kood</w:t>
            </w:r>
            <w:r>
              <w:rPr>
                <w:rStyle w:val="Allmrkuseviide"/>
                <w:rFonts w:ascii="Times New Roman" w:eastAsia="Times New Roman" w:hAnsi="Times New Roman" w:cs="Times New Roman"/>
                <w:color w:val="333333"/>
                <w:sz w:val="24"/>
                <w:szCs w:val="24"/>
                <w:lang w:eastAsia="et-EE"/>
              </w:rPr>
              <w:footnoteReference w:id="2"/>
            </w:r>
            <w:hyperlink r:id="rId11" w:anchor="ntr18-L_2021231ET.01034301-E0046" w:history="1">
              <w:r w:rsidRPr="00412A67">
                <w:rPr>
                  <w:rFonts w:ascii="Times New Roman" w:eastAsia="Times New Roman" w:hAnsi="Times New Roman" w:cs="Times New Roman"/>
                  <w:color w:val="337AB7"/>
                  <w:sz w:val="24"/>
                  <w:szCs w:val="24"/>
                  <w:u w:val="single"/>
                  <w:lang w:eastAsia="et-EE"/>
                </w:rPr>
                <w:t> (</w:t>
              </w:r>
              <w:r w:rsidRPr="00412A67">
                <w:rPr>
                  <w:rFonts w:ascii="Times New Roman" w:eastAsia="Times New Roman" w:hAnsi="Times New Roman" w:cs="Times New Roman"/>
                  <w:color w:val="337AB7"/>
                  <w:sz w:val="17"/>
                  <w:szCs w:val="17"/>
                  <w:vertAlign w:val="superscript"/>
                  <w:lang w:eastAsia="et-EE"/>
                </w:rPr>
                <w:t>18</w:t>
              </w:r>
              <w:r w:rsidRPr="00412A67">
                <w:rPr>
                  <w:rFonts w:ascii="Times New Roman" w:eastAsia="Times New Roman" w:hAnsi="Times New Roman" w:cs="Times New Roman"/>
                  <w:color w:val="337AB7"/>
                  <w:sz w:val="24"/>
                  <w:szCs w:val="24"/>
                  <w:u w:val="single"/>
                  <w:lang w:eastAsia="et-EE"/>
                </w:rPr>
                <w:t>)</w:t>
              </w:r>
            </w:hyperlink>
          </w:p>
        </w:tc>
        <w:tc>
          <w:tcPr>
            <w:tcW w:w="354" w:type="pct"/>
            <w:tcBorders>
              <w:top w:val="single" w:sz="6" w:space="0" w:color="000000"/>
              <w:left w:val="single" w:sz="6" w:space="0" w:color="000000"/>
              <w:bottom w:val="single" w:sz="6" w:space="0" w:color="000000"/>
              <w:right w:val="single" w:sz="6" w:space="0" w:color="000000"/>
            </w:tcBorders>
            <w:shd w:val="clear" w:color="auto" w:fill="FFFFFF"/>
            <w:hideMark/>
          </w:tcPr>
          <w:p w14:paraId="33A16C01" w14:textId="77777777"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t>Kirjeldus</w:t>
            </w:r>
          </w:p>
        </w:tc>
        <w:tc>
          <w:tcPr>
            <w:tcW w:w="629" w:type="pct"/>
            <w:tcBorders>
              <w:top w:val="single" w:sz="6" w:space="0" w:color="000000"/>
              <w:left w:val="single" w:sz="6" w:space="0" w:color="000000"/>
              <w:bottom w:val="single" w:sz="6" w:space="0" w:color="000000"/>
              <w:right w:val="single" w:sz="6" w:space="0" w:color="000000"/>
            </w:tcBorders>
            <w:shd w:val="clear" w:color="auto" w:fill="FFFFFF"/>
            <w:hideMark/>
          </w:tcPr>
          <w:p w14:paraId="52B9390E"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257" w:type="pct"/>
            <w:tcBorders>
              <w:top w:val="single" w:sz="6" w:space="0" w:color="000000"/>
              <w:left w:val="single" w:sz="6" w:space="0" w:color="000000"/>
              <w:bottom w:val="single" w:sz="6" w:space="0" w:color="000000"/>
              <w:right w:val="single" w:sz="6" w:space="0" w:color="000000"/>
            </w:tcBorders>
            <w:shd w:val="clear" w:color="auto" w:fill="FFFFFF"/>
            <w:hideMark/>
          </w:tcPr>
          <w:p w14:paraId="26CEADFF" w14:textId="69F5F9E0"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t>Kood</w:t>
            </w:r>
            <w:r>
              <w:rPr>
                <w:rStyle w:val="Allmrkuseviide"/>
                <w:rFonts w:ascii="Times New Roman" w:eastAsia="Times New Roman" w:hAnsi="Times New Roman" w:cs="Times New Roman"/>
                <w:color w:val="333333"/>
                <w:sz w:val="24"/>
                <w:szCs w:val="24"/>
                <w:lang w:eastAsia="et-EE"/>
              </w:rPr>
              <w:footnoteReference w:id="3"/>
            </w:r>
            <w:hyperlink r:id="rId12" w:anchor="ntr19-L_2021231ET.01034301-E0047" w:history="1">
              <w:r w:rsidRPr="00412A67">
                <w:rPr>
                  <w:rFonts w:ascii="Times New Roman" w:eastAsia="Times New Roman" w:hAnsi="Times New Roman" w:cs="Times New Roman"/>
                  <w:color w:val="337AB7"/>
                  <w:sz w:val="24"/>
                  <w:szCs w:val="24"/>
                  <w:u w:val="single"/>
                  <w:lang w:eastAsia="et-EE"/>
                </w:rPr>
                <w:t> (</w:t>
              </w:r>
              <w:r w:rsidRPr="00412A67">
                <w:rPr>
                  <w:rFonts w:ascii="Times New Roman" w:eastAsia="Times New Roman" w:hAnsi="Times New Roman" w:cs="Times New Roman"/>
                  <w:color w:val="337AB7"/>
                  <w:sz w:val="17"/>
                  <w:szCs w:val="17"/>
                  <w:vertAlign w:val="superscript"/>
                  <w:lang w:eastAsia="et-EE"/>
                </w:rPr>
                <w:t>19</w:t>
              </w:r>
              <w:r w:rsidRPr="00412A67">
                <w:rPr>
                  <w:rFonts w:ascii="Times New Roman" w:eastAsia="Times New Roman" w:hAnsi="Times New Roman" w:cs="Times New Roman"/>
                  <w:color w:val="337AB7"/>
                  <w:sz w:val="24"/>
                  <w:szCs w:val="24"/>
                  <w:u w:val="single"/>
                  <w:lang w:eastAsia="et-EE"/>
                </w:rPr>
                <w:t>)</w:t>
              </w:r>
            </w:hyperlink>
          </w:p>
        </w:tc>
        <w:tc>
          <w:tcPr>
            <w:tcW w:w="553" w:type="pct"/>
            <w:tcBorders>
              <w:top w:val="single" w:sz="6" w:space="0" w:color="000000"/>
              <w:left w:val="single" w:sz="6" w:space="0" w:color="000000"/>
              <w:bottom w:val="single" w:sz="6" w:space="0" w:color="000000"/>
              <w:right w:val="single" w:sz="6" w:space="0" w:color="000000"/>
            </w:tcBorders>
            <w:shd w:val="clear" w:color="auto" w:fill="FFFFFF"/>
            <w:hideMark/>
          </w:tcPr>
          <w:p w14:paraId="61F5D64B" w14:textId="77777777"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t>Kirjeldus</w:t>
            </w:r>
          </w:p>
        </w:tc>
        <w:tc>
          <w:tcPr>
            <w:tcW w:w="546" w:type="pct"/>
            <w:tcBorders>
              <w:top w:val="single" w:sz="6" w:space="0" w:color="000000"/>
              <w:left w:val="single" w:sz="6" w:space="0" w:color="000000"/>
              <w:bottom w:val="single" w:sz="6" w:space="0" w:color="000000"/>
              <w:right w:val="single" w:sz="6" w:space="0" w:color="000000"/>
            </w:tcBorders>
            <w:shd w:val="clear" w:color="auto" w:fill="FFFFFF"/>
            <w:hideMark/>
          </w:tcPr>
          <w:p w14:paraId="2F2AE01A"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c>
          <w:tcPr>
            <w:tcW w:w="433" w:type="pct"/>
            <w:tcBorders>
              <w:top w:val="single" w:sz="6" w:space="0" w:color="000000"/>
              <w:left w:val="single" w:sz="6" w:space="0" w:color="000000"/>
              <w:bottom w:val="single" w:sz="6" w:space="0" w:color="000000"/>
              <w:right w:val="single" w:sz="6" w:space="0" w:color="000000"/>
            </w:tcBorders>
            <w:shd w:val="clear" w:color="auto" w:fill="FFFFFF"/>
            <w:hideMark/>
          </w:tcPr>
          <w:p w14:paraId="1AE40BA8" w14:textId="77777777" w:rsidR="00412A67" w:rsidRPr="00412A67" w:rsidRDefault="00412A67" w:rsidP="00412A67">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p>
        </w:tc>
      </w:tr>
      <w:tr w:rsidR="003555B2" w:rsidRPr="00412A67" w14:paraId="1EE0A126" w14:textId="77777777" w:rsidTr="0053461C">
        <w:tc>
          <w:tcPr>
            <w:tcW w:w="249" w:type="pct"/>
            <w:tcBorders>
              <w:top w:val="single" w:sz="6" w:space="0" w:color="000000"/>
              <w:left w:val="single" w:sz="6" w:space="0" w:color="000000"/>
              <w:bottom w:val="single" w:sz="6" w:space="0" w:color="000000"/>
              <w:right w:val="single" w:sz="6" w:space="0" w:color="000000"/>
            </w:tcBorders>
            <w:shd w:val="clear" w:color="auto" w:fill="FFFFFF"/>
            <w:hideMark/>
          </w:tcPr>
          <w:p w14:paraId="4670A2D6" w14:textId="377B4CF4" w:rsidR="00412A67" w:rsidRPr="00AC4B26" w:rsidRDefault="00412A67"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w:t>
            </w:r>
            <w:r w:rsidR="0075796A" w:rsidRPr="00AC4B26">
              <w:rPr>
                <w:rFonts w:ascii="Times New Roman" w:eastAsia="Times New Roman" w:hAnsi="Times New Roman" w:cs="Times New Roman"/>
                <w:color w:val="333333"/>
                <w:sz w:val="20"/>
                <w:szCs w:val="20"/>
                <w:lang w:eastAsia="et-EE"/>
              </w:rPr>
              <w:t>3</w:t>
            </w:r>
          </w:p>
        </w:tc>
        <w:tc>
          <w:tcPr>
            <w:tcW w:w="198" w:type="pct"/>
            <w:tcBorders>
              <w:top w:val="single" w:sz="6" w:space="0" w:color="000000"/>
              <w:left w:val="single" w:sz="6" w:space="0" w:color="000000"/>
              <w:bottom w:val="single" w:sz="6" w:space="0" w:color="000000"/>
              <w:right w:val="single" w:sz="6" w:space="0" w:color="000000"/>
            </w:tcBorders>
            <w:shd w:val="clear" w:color="auto" w:fill="FFFFFF"/>
            <w:hideMark/>
          </w:tcPr>
          <w:p w14:paraId="6A23CAE6" w14:textId="78FFD8D3" w:rsidR="00412A67" w:rsidRPr="00AC4B26" w:rsidRDefault="00412A67"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w:t>
            </w:r>
            <w:r w:rsidR="0075796A" w:rsidRPr="00AC4B26">
              <w:rPr>
                <w:rFonts w:ascii="Times New Roman" w:eastAsia="Times New Roman" w:hAnsi="Times New Roman" w:cs="Times New Roman"/>
                <w:color w:val="333333"/>
                <w:sz w:val="20"/>
                <w:szCs w:val="20"/>
                <w:lang w:eastAsia="et-EE"/>
              </w:rPr>
              <w:t>ERF</w:t>
            </w:r>
          </w:p>
        </w:tc>
        <w:tc>
          <w:tcPr>
            <w:tcW w:w="596" w:type="pct"/>
            <w:tcBorders>
              <w:top w:val="single" w:sz="6" w:space="0" w:color="000000"/>
              <w:left w:val="single" w:sz="6" w:space="0" w:color="000000"/>
              <w:bottom w:val="single" w:sz="6" w:space="0" w:color="000000"/>
              <w:right w:val="single" w:sz="6" w:space="0" w:color="000000"/>
            </w:tcBorders>
            <w:shd w:val="clear" w:color="auto" w:fill="FFFFFF"/>
            <w:hideMark/>
          </w:tcPr>
          <w:p w14:paraId="7A2BCD9E" w14:textId="31A92D99" w:rsidR="00412A67" w:rsidRPr="00AC4B26" w:rsidRDefault="00FB3ECE"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RSO2.1. Energiatõhususe edendamine ja kasvuhoonegaaside heitkoguste vähendamine</w:t>
            </w:r>
          </w:p>
        </w:tc>
        <w:tc>
          <w:tcPr>
            <w:tcW w:w="348" w:type="pct"/>
            <w:tcBorders>
              <w:top w:val="single" w:sz="6" w:space="0" w:color="000000"/>
              <w:left w:val="single" w:sz="6" w:space="0" w:color="000000"/>
              <w:bottom w:val="single" w:sz="6" w:space="0" w:color="000000"/>
              <w:right w:val="single" w:sz="6" w:space="0" w:color="000000"/>
            </w:tcBorders>
            <w:shd w:val="clear" w:color="auto" w:fill="FFFFFF"/>
            <w:hideMark/>
          </w:tcPr>
          <w:p w14:paraId="7D7C0E19" w14:textId="30531179" w:rsidR="00412A67" w:rsidRPr="00AC4B26" w:rsidRDefault="00412A67"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w:t>
            </w:r>
            <w:r w:rsidR="00A0774A" w:rsidRPr="00AC4B26">
              <w:rPr>
                <w:rFonts w:ascii="Times New Roman" w:eastAsia="Times New Roman" w:hAnsi="Times New Roman" w:cs="Times New Roman"/>
                <w:color w:val="333333"/>
                <w:sz w:val="20"/>
                <w:szCs w:val="20"/>
                <w:lang w:eastAsia="et-EE"/>
              </w:rPr>
              <w:t>Ülemineku</w:t>
            </w:r>
          </w:p>
        </w:tc>
        <w:tc>
          <w:tcPr>
            <w:tcW w:w="580" w:type="pct"/>
            <w:tcBorders>
              <w:top w:val="single" w:sz="6" w:space="0" w:color="000000"/>
              <w:left w:val="single" w:sz="6" w:space="0" w:color="000000"/>
              <w:bottom w:val="single" w:sz="6" w:space="0" w:color="000000"/>
              <w:right w:val="single" w:sz="6" w:space="0" w:color="000000"/>
            </w:tcBorders>
            <w:shd w:val="clear" w:color="auto" w:fill="FFFFFF"/>
            <w:hideMark/>
          </w:tcPr>
          <w:p w14:paraId="1B35BDE9" w14:textId="10B98257" w:rsidR="00412A67" w:rsidRPr="00AC4B26" w:rsidRDefault="002F6901"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xml:space="preserve">EUR </w:t>
            </w:r>
            <w:commentRangeStart w:id="0"/>
            <w:ins w:id="1" w:author="Peep Bušin" w:date="2025-09-19T12:08:00Z" w16du:dateUtc="2025-09-19T09:08:00Z">
              <w:r w:rsidR="00CE2CC0">
                <w:rPr>
                  <w:rFonts w:ascii="Times New Roman" w:eastAsia="Times New Roman" w:hAnsi="Times New Roman" w:cs="Times New Roman"/>
                  <w:color w:val="333333"/>
                  <w:sz w:val="20"/>
                  <w:szCs w:val="20"/>
                  <w:lang w:eastAsia="et-EE"/>
                </w:rPr>
                <w:t>325 026 140</w:t>
              </w:r>
            </w:ins>
            <w:commentRangeEnd w:id="0"/>
            <w:r w:rsidR="00431A1E">
              <w:rPr>
                <w:rStyle w:val="Kommentaariviide"/>
              </w:rPr>
              <w:commentReference w:id="0"/>
            </w:r>
            <w:del w:id="2" w:author="Peep Bušin" w:date="2025-09-19T12:08:00Z" w16du:dateUtc="2025-09-19T09:08:00Z">
              <w:r w:rsidRPr="00AC4B26" w:rsidDel="00CE2CC0">
                <w:rPr>
                  <w:rFonts w:ascii="Times New Roman" w:eastAsia="Times New Roman" w:hAnsi="Times New Roman" w:cs="Times New Roman"/>
                  <w:color w:val="333333"/>
                  <w:sz w:val="20"/>
                  <w:szCs w:val="20"/>
                  <w:lang w:eastAsia="et-EE"/>
                </w:rPr>
                <w:delText>330 900 000</w:delText>
              </w:r>
            </w:del>
            <w:r w:rsidRPr="00AC4B26">
              <w:rPr>
                <w:rFonts w:ascii="Times New Roman" w:eastAsia="Times New Roman" w:hAnsi="Times New Roman" w:cs="Times New Roman"/>
                <w:color w:val="333333"/>
                <w:sz w:val="20"/>
                <w:szCs w:val="20"/>
                <w:lang w:eastAsia="et-EE"/>
              </w:rPr>
              <w:t xml:space="preserve"> (ERF)</w:t>
            </w:r>
          </w:p>
        </w:tc>
        <w:tc>
          <w:tcPr>
            <w:tcW w:w="257" w:type="pct"/>
            <w:tcBorders>
              <w:top w:val="single" w:sz="6" w:space="0" w:color="000000"/>
              <w:left w:val="single" w:sz="6" w:space="0" w:color="000000"/>
              <w:bottom w:val="single" w:sz="6" w:space="0" w:color="000000"/>
              <w:right w:val="single" w:sz="6" w:space="0" w:color="000000"/>
            </w:tcBorders>
            <w:shd w:val="clear" w:color="auto" w:fill="FFFFFF"/>
            <w:hideMark/>
          </w:tcPr>
          <w:p w14:paraId="77C34B9D" w14:textId="52A4107B" w:rsidR="00412A67" w:rsidRPr="00AC4B26" w:rsidRDefault="00412A67"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w:t>
            </w:r>
            <w:r w:rsidR="00A60185" w:rsidRPr="00AC4B26">
              <w:rPr>
                <w:rFonts w:ascii="Times New Roman" w:eastAsia="Times New Roman" w:hAnsi="Times New Roman" w:cs="Times New Roman"/>
                <w:color w:val="333333"/>
                <w:sz w:val="20"/>
                <w:szCs w:val="20"/>
                <w:lang w:eastAsia="et-EE"/>
              </w:rPr>
              <w:t>04</w:t>
            </w:r>
            <w:ins w:id="3" w:author="Siret Soonsein - RTK" w:date="2025-09-29T09:35:00Z" w16du:dateUtc="2025-09-29T06:35:00Z">
              <w:r w:rsidR="00EF1A17">
                <w:rPr>
                  <w:rFonts w:ascii="Times New Roman" w:eastAsia="Times New Roman" w:hAnsi="Times New Roman" w:cs="Times New Roman"/>
                  <w:color w:val="333333"/>
                  <w:sz w:val="20"/>
                  <w:szCs w:val="20"/>
                  <w:lang w:eastAsia="et-EE"/>
                </w:rPr>
                <w:t>2</w:t>
              </w:r>
            </w:ins>
            <w:del w:id="4" w:author="Siret Soonsein - RTK" w:date="2025-09-29T09:35:00Z" w16du:dateUtc="2025-09-29T06:35:00Z">
              <w:r w:rsidR="00A60185" w:rsidRPr="00AC4B26" w:rsidDel="00EF1A17">
                <w:rPr>
                  <w:rFonts w:ascii="Times New Roman" w:eastAsia="Times New Roman" w:hAnsi="Times New Roman" w:cs="Times New Roman"/>
                  <w:color w:val="333333"/>
                  <w:sz w:val="20"/>
                  <w:szCs w:val="20"/>
                  <w:lang w:eastAsia="et-EE"/>
                </w:rPr>
                <w:delText>1</w:delText>
              </w:r>
            </w:del>
          </w:p>
        </w:tc>
        <w:tc>
          <w:tcPr>
            <w:tcW w:w="354" w:type="pct"/>
            <w:tcBorders>
              <w:top w:val="single" w:sz="6" w:space="0" w:color="000000"/>
              <w:left w:val="single" w:sz="6" w:space="0" w:color="000000"/>
              <w:bottom w:val="single" w:sz="6" w:space="0" w:color="000000"/>
              <w:right w:val="single" w:sz="6" w:space="0" w:color="000000"/>
            </w:tcBorders>
            <w:shd w:val="clear" w:color="auto" w:fill="FFFFFF"/>
            <w:hideMark/>
          </w:tcPr>
          <w:p w14:paraId="1A38BA2D" w14:textId="3A651325" w:rsidR="00412A67" w:rsidRPr="00AC4B26" w:rsidRDefault="002C05EE" w:rsidP="003555B2">
            <w:pPr>
              <w:spacing w:before="120" w:after="0" w:line="312" w:lineRule="atLeast"/>
              <w:rPr>
                <w:rFonts w:ascii="Times New Roman" w:eastAsia="Times New Roman" w:hAnsi="Times New Roman" w:cs="Times New Roman"/>
                <w:color w:val="333333"/>
                <w:sz w:val="20"/>
                <w:szCs w:val="20"/>
                <w:lang w:eastAsia="et-EE"/>
              </w:rPr>
            </w:pPr>
            <w:r w:rsidRPr="002C05EE">
              <w:rPr>
                <w:rFonts w:ascii="Times New Roman" w:eastAsia="Times New Roman" w:hAnsi="Times New Roman" w:cs="Times New Roman"/>
                <w:color w:val="333333"/>
                <w:sz w:val="20"/>
                <w:szCs w:val="20"/>
                <w:lang w:eastAsia="et-EE"/>
              </w:rPr>
              <w:t>Olemasolevate eluruumide energiatõhususe parandamine</w:t>
            </w:r>
          </w:p>
        </w:tc>
        <w:tc>
          <w:tcPr>
            <w:tcW w:w="629" w:type="pct"/>
            <w:tcBorders>
              <w:top w:val="single" w:sz="6" w:space="0" w:color="000000"/>
              <w:left w:val="single" w:sz="6" w:space="0" w:color="000000"/>
              <w:bottom w:val="single" w:sz="6" w:space="0" w:color="000000"/>
              <w:right w:val="single" w:sz="6" w:space="0" w:color="000000"/>
            </w:tcBorders>
            <w:shd w:val="clear" w:color="auto" w:fill="FFFFFF"/>
            <w:hideMark/>
          </w:tcPr>
          <w:p w14:paraId="3E4C32B2" w14:textId="77777777" w:rsidR="003555B2" w:rsidRPr="003555B2" w:rsidRDefault="00412A67"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w:t>
            </w:r>
            <w:r w:rsidR="003555B2" w:rsidRPr="003555B2">
              <w:rPr>
                <w:rFonts w:ascii="Times New Roman" w:eastAsia="Times New Roman" w:hAnsi="Times New Roman" w:cs="Times New Roman"/>
                <w:b/>
                <w:bCs/>
                <w:color w:val="333333"/>
                <w:sz w:val="20"/>
                <w:szCs w:val="20"/>
                <w:lang w:eastAsia="et-EE"/>
              </w:rPr>
              <w:t>Tingimus:</w:t>
            </w:r>
            <w:r w:rsidR="003555B2" w:rsidRPr="003555B2">
              <w:rPr>
                <w:rFonts w:ascii="Times New Roman" w:eastAsia="Times New Roman" w:hAnsi="Times New Roman" w:cs="Times New Roman"/>
                <w:color w:val="333333"/>
                <w:sz w:val="20"/>
                <w:szCs w:val="20"/>
                <w:lang w:eastAsia="et-EE"/>
              </w:rPr>
              <w:t xml:space="preserve"> 500 allkirjastatud toetusotsust</w:t>
            </w:r>
          </w:p>
          <w:p w14:paraId="3DDF4684" w14:textId="77777777" w:rsidR="0053461C" w:rsidRDefault="0053461C" w:rsidP="003555B2">
            <w:pPr>
              <w:spacing w:before="120" w:after="0" w:line="312" w:lineRule="atLeast"/>
              <w:rPr>
                <w:rFonts w:ascii="Times New Roman" w:eastAsia="Times New Roman" w:hAnsi="Times New Roman" w:cs="Times New Roman"/>
                <w:b/>
                <w:bCs/>
                <w:color w:val="333333"/>
                <w:sz w:val="20"/>
                <w:szCs w:val="20"/>
                <w:lang w:eastAsia="et-EE"/>
              </w:rPr>
            </w:pPr>
          </w:p>
          <w:p w14:paraId="705B2DC6" w14:textId="77777777" w:rsidR="0053461C" w:rsidRDefault="0053461C" w:rsidP="003555B2">
            <w:pPr>
              <w:spacing w:before="120" w:after="0" w:line="312" w:lineRule="atLeast"/>
              <w:rPr>
                <w:rFonts w:ascii="Times New Roman" w:eastAsia="Times New Roman" w:hAnsi="Times New Roman" w:cs="Times New Roman"/>
                <w:b/>
                <w:bCs/>
                <w:color w:val="333333"/>
                <w:sz w:val="20"/>
                <w:szCs w:val="20"/>
                <w:lang w:eastAsia="et-EE"/>
              </w:rPr>
            </w:pPr>
          </w:p>
          <w:p w14:paraId="0D4B18CF" w14:textId="39A0FEC9" w:rsidR="00412A67" w:rsidRPr="00AC4B26" w:rsidRDefault="003555B2" w:rsidP="003555B2">
            <w:pPr>
              <w:spacing w:before="120" w:after="0" w:line="312" w:lineRule="atLeast"/>
              <w:rPr>
                <w:rFonts w:ascii="Times New Roman" w:eastAsia="Times New Roman" w:hAnsi="Times New Roman" w:cs="Times New Roman"/>
                <w:color w:val="333333"/>
                <w:sz w:val="20"/>
                <w:szCs w:val="20"/>
                <w:lang w:eastAsia="et-EE"/>
              </w:rPr>
            </w:pPr>
            <w:r w:rsidRPr="003555B2">
              <w:rPr>
                <w:rFonts w:ascii="Times New Roman" w:eastAsia="Times New Roman" w:hAnsi="Times New Roman" w:cs="Times New Roman"/>
                <w:b/>
                <w:bCs/>
                <w:color w:val="333333"/>
                <w:sz w:val="20"/>
                <w:szCs w:val="20"/>
                <w:lang w:eastAsia="et-EE"/>
              </w:rPr>
              <w:t>Tulemus:</w:t>
            </w:r>
            <w:r w:rsidRPr="003555B2">
              <w:rPr>
                <w:rFonts w:ascii="Times New Roman" w:eastAsia="Times New Roman" w:hAnsi="Times New Roman" w:cs="Times New Roman"/>
                <w:color w:val="333333"/>
                <w:sz w:val="20"/>
                <w:szCs w:val="20"/>
                <w:lang w:eastAsia="et-EE"/>
              </w:rPr>
              <w:t xml:space="preserve"> 8 000 tonni CO₂ </w:t>
            </w:r>
            <w:proofErr w:type="spellStart"/>
            <w:r w:rsidRPr="003555B2">
              <w:rPr>
                <w:rFonts w:ascii="Times New Roman" w:eastAsia="Times New Roman" w:hAnsi="Times New Roman" w:cs="Times New Roman"/>
                <w:color w:val="333333"/>
                <w:sz w:val="20"/>
                <w:szCs w:val="20"/>
                <w:lang w:eastAsia="et-EE"/>
              </w:rPr>
              <w:t>ekv</w:t>
            </w:r>
            <w:proofErr w:type="spellEnd"/>
            <w:r w:rsidRPr="003555B2">
              <w:rPr>
                <w:rFonts w:ascii="Times New Roman" w:eastAsia="Times New Roman" w:hAnsi="Times New Roman" w:cs="Times New Roman"/>
                <w:color w:val="333333"/>
                <w:sz w:val="20"/>
                <w:szCs w:val="20"/>
                <w:lang w:eastAsia="et-EE"/>
              </w:rPr>
              <w:t xml:space="preserve"> vähendamist/aastas</w:t>
            </w:r>
          </w:p>
        </w:tc>
        <w:tc>
          <w:tcPr>
            <w:tcW w:w="257" w:type="pct"/>
            <w:tcBorders>
              <w:top w:val="single" w:sz="6" w:space="0" w:color="000000"/>
              <w:left w:val="single" w:sz="6" w:space="0" w:color="000000"/>
              <w:bottom w:val="single" w:sz="6" w:space="0" w:color="000000"/>
              <w:right w:val="single" w:sz="6" w:space="0" w:color="000000"/>
            </w:tcBorders>
            <w:shd w:val="clear" w:color="auto" w:fill="FFFFFF"/>
            <w:hideMark/>
          </w:tcPr>
          <w:p w14:paraId="4A6EF05E" w14:textId="77777777" w:rsidR="00412A67" w:rsidRDefault="00412A67"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w:t>
            </w:r>
            <w:r w:rsidR="00452BC9">
              <w:rPr>
                <w:rFonts w:ascii="Times New Roman" w:eastAsia="Times New Roman" w:hAnsi="Times New Roman" w:cs="Times New Roman"/>
                <w:color w:val="333333"/>
                <w:sz w:val="20"/>
                <w:szCs w:val="20"/>
                <w:lang w:eastAsia="et-EE"/>
              </w:rPr>
              <w:t>N/A</w:t>
            </w:r>
          </w:p>
          <w:p w14:paraId="5958DA42" w14:textId="77777777" w:rsidR="00452BC9" w:rsidRDefault="00452BC9" w:rsidP="003555B2">
            <w:pPr>
              <w:spacing w:before="120" w:after="0" w:line="312" w:lineRule="atLeast"/>
              <w:rPr>
                <w:rFonts w:ascii="Times New Roman" w:eastAsia="Times New Roman" w:hAnsi="Times New Roman" w:cs="Times New Roman"/>
                <w:color w:val="333333"/>
                <w:sz w:val="20"/>
                <w:szCs w:val="20"/>
                <w:lang w:eastAsia="et-EE"/>
              </w:rPr>
            </w:pPr>
          </w:p>
          <w:p w14:paraId="664F04AF" w14:textId="77777777" w:rsidR="0053461C" w:rsidRDefault="0053461C" w:rsidP="003555B2">
            <w:pPr>
              <w:spacing w:before="120" w:after="0" w:line="312" w:lineRule="atLeast"/>
              <w:rPr>
                <w:rFonts w:ascii="Times New Roman" w:eastAsia="Times New Roman" w:hAnsi="Times New Roman" w:cs="Times New Roman"/>
                <w:color w:val="333333"/>
                <w:sz w:val="20"/>
                <w:szCs w:val="20"/>
                <w:lang w:eastAsia="et-EE"/>
              </w:rPr>
            </w:pPr>
          </w:p>
          <w:p w14:paraId="6FED07D3" w14:textId="77777777" w:rsidR="0053461C" w:rsidRDefault="0053461C" w:rsidP="003555B2">
            <w:pPr>
              <w:spacing w:before="120" w:after="0" w:line="312" w:lineRule="atLeast"/>
              <w:rPr>
                <w:rFonts w:ascii="Times New Roman" w:eastAsia="Times New Roman" w:hAnsi="Times New Roman" w:cs="Times New Roman"/>
                <w:color w:val="333333"/>
                <w:sz w:val="20"/>
                <w:szCs w:val="20"/>
                <w:lang w:eastAsia="et-EE"/>
              </w:rPr>
            </w:pPr>
          </w:p>
          <w:p w14:paraId="322DD312" w14:textId="77777777" w:rsidR="0053461C" w:rsidRDefault="0053461C" w:rsidP="003555B2">
            <w:pPr>
              <w:spacing w:before="120" w:after="0" w:line="312" w:lineRule="atLeast"/>
              <w:rPr>
                <w:rFonts w:ascii="Times New Roman" w:eastAsia="Times New Roman" w:hAnsi="Times New Roman" w:cs="Times New Roman"/>
                <w:color w:val="333333"/>
                <w:sz w:val="20"/>
                <w:szCs w:val="20"/>
                <w:lang w:eastAsia="et-EE"/>
              </w:rPr>
            </w:pPr>
          </w:p>
          <w:p w14:paraId="1503631E" w14:textId="786C9E4E" w:rsidR="00452BC9" w:rsidRPr="00AC4B26" w:rsidRDefault="00C26C18" w:rsidP="003555B2">
            <w:pPr>
              <w:spacing w:before="120" w:after="0" w:line="312" w:lineRule="atLeast"/>
              <w:rPr>
                <w:rFonts w:ascii="Times New Roman" w:eastAsia="Times New Roman" w:hAnsi="Times New Roman" w:cs="Times New Roman"/>
                <w:color w:val="333333"/>
                <w:sz w:val="20"/>
                <w:szCs w:val="20"/>
                <w:lang w:eastAsia="et-EE"/>
              </w:rPr>
            </w:pPr>
            <w:r>
              <w:rPr>
                <w:rFonts w:ascii="Times New Roman" w:eastAsia="Times New Roman" w:hAnsi="Times New Roman" w:cs="Times New Roman"/>
                <w:color w:val="333333"/>
                <w:sz w:val="20"/>
                <w:szCs w:val="20"/>
                <w:lang w:eastAsia="et-EE"/>
              </w:rPr>
              <w:t>RCR29</w:t>
            </w:r>
          </w:p>
        </w:tc>
        <w:tc>
          <w:tcPr>
            <w:tcW w:w="553" w:type="pct"/>
            <w:tcBorders>
              <w:top w:val="single" w:sz="6" w:space="0" w:color="000000"/>
              <w:left w:val="single" w:sz="6" w:space="0" w:color="000000"/>
              <w:bottom w:val="single" w:sz="6" w:space="0" w:color="000000"/>
              <w:right w:val="single" w:sz="6" w:space="0" w:color="000000"/>
            </w:tcBorders>
            <w:shd w:val="clear" w:color="auto" w:fill="FFFFFF"/>
            <w:hideMark/>
          </w:tcPr>
          <w:p w14:paraId="3E17D096" w14:textId="77777777" w:rsidR="00412A67" w:rsidRDefault="0053461C" w:rsidP="003555B2">
            <w:pPr>
              <w:spacing w:before="120" w:after="0" w:line="312" w:lineRule="atLeast"/>
              <w:rPr>
                <w:rFonts w:ascii="Times New Roman" w:eastAsia="Times New Roman" w:hAnsi="Times New Roman" w:cs="Times New Roman"/>
                <w:color w:val="333333"/>
                <w:sz w:val="20"/>
                <w:szCs w:val="20"/>
                <w:lang w:eastAsia="et-EE"/>
              </w:rPr>
            </w:pPr>
            <w:r w:rsidRPr="0053461C">
              <w:rPr>
                <w:rFonts w:ascii="Times New Roman" w:eastAsia="Times New Roman" w:hAnsi="Times New Roman" w:cs="Times New Roman"/>
                <w:color w:val="333333"/>
                <w:sz w:val="20"/>
                <w:szCs w:val="20"/>
                <w:lang w:eastAsia="et-EE"/>
              </w:rPr>
              <w:t>EIS poolt allkirjastatud toetusotsused korterelamute renoveerimiseks</w:t>
            </w:r>
          </w:p>
          <w:p w14:paraId="3B6CD9C2" w14:textId="77777777" w:rsidR="0053461C" w:rsidRDefault="0053461C" w:rsidP="003555B2">
            <w:pPr>
              <w:spacing w:before="120" w:after="0" w:line="312" w:lineRule="atLeast"/>
              <w:rPr>
                <w:rFonts w:ascii="Times New Roman" w:eastAsia="Times New Roman" w:hAnsi="Times New Roman" w:cs="Times New Roman"/>
                <w:color w:val="333333"/>
                <w:sz w:val="20"/>
                <w:szCs w:val="20"/>
                <w:lang w:eastAsia="et-EE"/>
              </w:rPr>
            </w:pPr>
          </w:p>
          <w:p w14:paraId="3DFE25EE" w14:textId="272A451F" w:rsidR="0053461C" w:rsidRPr="00AC4B26" w:rsidRDefault="0053461C" w:rsidP="003555B2">
            <w:pPr>
              <w:spacing w:before="120" w:after="0" w:line="312" w:lineRule="atLeast"/>
              <w:rPr>
                <w:rFonts w:ascii="Times New Roman" w:eastAsia="Times New Roman" w:hAnsi="Times New Roman" w:cs="Times New Roman"/>
                <w:color w:val="333333"/>
                <w:sz w:val="20"/>
                <w:szCs w:val="20"/>
                <w:lang w:eastAsia="et-EE"/>
              </w:rPr>
            </w:pPr>
            <w:r w:rsidRPr="0053461C">
              <w:rPr>
                <w:rFonts w:ascii="Times New Roman" w:eastAsia="Times New Roman" w:hAnsi="Times New Roman" w:cs="Times New Roman"/>
                <w:color w:val="333333"/>
                <w:sz w:val="20"/>
                <w:szCs w:val="20"/>
                <w:lang w:eastAsia="et-EE"/>
              </w:rPr>
              <w:t xml:space="preserve">Hinnanguline kasvuhoonegaaside heitkoguste aastane </w:t>
            </w:r>
            <w:r w:rsidRPr="0053461C">
              <w:rPr>
                <w:rFonts w:ascii="Times New Roman" w:eastAsia="Times New Roman" w:hAnsi="Times New Roman" w:cs="Times New Roman"/>
                <w:color w:val="333333"/>
                <w:sz w:val="20"/>
                <w:szCs w:val="20"/>
                <w:lang w:eastAsia="et-EE"/>
              </w:rPr>
              <w:lastRenderedPageBreak/>
              <w:t>vähenemine valminud projektides</w:t>
            </w:r>
          </w:p>
        </w:tc>
        <w:tc>
          <w:tcPr>
            <w:tcW w:w="546" w:type="pct"/>
            <w:tcBorders>
              <w:top w:val="single" w:sz="6" w:space="0" w:color="000000"/>
              <w:left w:val="single" w:sz="6" w:space="0" w:color="000000"/>
              <w:bottom w:val="single" w:sz="6" w:space="0" w:color="000000"/>
              <w:right w:val="single" w:sz="6" w:space="0" w:color="000000"/>
            </w:tcBorders>
            <w:shd w:val="clear" w:color="auto" w:fill="FFFFFF"/>
            <w:hideMark/>
          </w:tcPr>
          <w:p w14:paraId="5FBD9646" w14:textId="3476709D" w:rsidR="0053461C" w:rsidRDefault="0053461C" w:rsidP="0053461C">
            <w:pPr>
              <w:spacing w:before="120" w:after="0" w:line="312" w:lineRule="atLeast"/>
              <w:rPr>
                <w:rFonts w:ascii="Times New Roman" w:eastAsia="Times New Roman" w:hAnsi="Times New Roman" w:cs="Times New Roman"/>
                <w:color w:val="333333"/>
                <w:sz w:val="20"/>
                <w:szCs w:val="20"/>
                <w:lang w:eastAsia="et-EE"/>
              </w:rPr>
            </w:pPr>
            <w:r w:rsidRPr="0053461C">
              <w:rPr>
                <w:rFonts w:ascii="Times New Roman" w:eastAsia="Times New Roman" w:hAnsi="Times New Roman" w:cs="Times New Roman"/>
                <w:color w:val="333333"/>
                <w:sz w:val="20"/>
                <w:szCs w:val="20"/>
                <w:lang w:eastAsia="et-EE"/>
              </w:rPr>
              <w:lastRenderedPageBreak/>
              <w:t>Allkirjastatud toetusotsuste arv</w:t>
            </w:r>
          </w:p>
          <w:p w14:paraId="0DE3439B" w14:textId="77777777" w:rsidR="0053461C" w:rsidRDefault="0053461C" w:rsidP="0053461C">
            <w:pPr>
              <w:spacing w:before="120" w:after="0" w:line="312" w:lineRule="atLeast"/>
              <w:rPr>
                <w:rFonts w:ascii="Times New Roman" w:eastAsia="Times New Roman" w:hAnsi="Times New Roman" w:cs="Times New Roman"/>
                <w:color w:val="333333"/>
                <w:sz w:val="20"/>
                <w:szCs w:val="20"/>
                <w:lang w:eastAsia="et-EE"/>
              </w:rPr>
            </w:pPr>
          </w:p>
          <w:p w14:paraId="77CB7605" w14:textId="77777777" w:rsidR="0053461C" w:rsidRDefault="0053461C" w:rsidP="0053461C">
            <w:pPr>
              <w:spacing w:before="120" w:after="0" w:line="312" w:lineRule="atLeast"/>
              <w:rPr>
                <w:rFonts w:ascii="Times New Roman" w:eastAsia="Times New Roman" w:hAnsi="Times New Roman" w:cs="Times New Roman"/>
                <w:color w:val="333333"/>
                <w:sz w:val="20"/>
                <w:szCs w:val="20"/>
                <w:lang w:eastAsia="et-EE"/>
              </w:rPr>
            </w:pPr>
          </w:p>
          <w:p w14:paraId="613DA383" w14:textId="77777777" w:rsidR="0053461C" w:rsidRPr="0053461C" w:rsidRDefault="0053461C" w:rsidP="0053461C">
            <w:pPr>
              <w:spacing w:before="120" w:after="0" w:line="312" w:lineRule="atLeast"/>
              <w:rPr>
                <w:rFonts w:ascii="Times New Roman" w:eastAsia="Times New Roman" w:hAnsi="Times New Roman" w:cs="Times New Roman"/>
                <w:color w:val="333333"/>
                <w:sz w:val="20"/>
                <w:szCs w:val="20"/>
                <w:lang w:eastAsia="et-EE"/>
              </w:rPr>
            </w:pPr>
          </w:p>
          <w:p w14:paraId="5A01DF7F" w14:textId="073AD8DE" w:rsidR="00412A67" w:rsidRPr="00AC4B26" w:rsidRDefault="0053461C" w:rsidP="0053461C">
            <w:pPr>
              <w:spacing w:before="120" w:after="0" w:line="312" w:lineRule="atLeast"/>
              <w:rPr>
                <w:rFonts w:ascii="Times New Roman" w:eastAsia="Times New Roman" w:hAnsi="Times New Roman" w:cs="Times New Roman"/>
                <w:color w:val="333333"/>
                <w:sz w:val="20"/>
                <w:szCs w:val="20"/>
                <w:lang w:eastAsia="et-EE"/>
              </w:rPr>
            </w:pPr>
            <w:r w:rsidRPr="0053461C">
              <w:rPr>
                <w:rFonts w:ascii="Times New Roman" w:eastAsia="Times New Roman" w:hAnsi="Times New Roman" w:cs="Times New Roman"/>
                <w:color w:val="333333"/>
                <w:sz w:val="20"/>
                <w:szCs w:val="20"/>
                <w:lang w:eastAsia="et-EE"/>
              </w:rPr>
              <w:t xml:space="preserve">Tulemus: Tonni CO₂ </w:t>
            </w:r>
            <w:proofErr w:type="spellStart"/>
            <w:r w:rsidRPr="0053461C">
              <w:rPr>
                <w:rFonts w:ascii="Times New Roman" w:eastAsia="Times New Roman" w:hAnsi="Times New Roman" w:cs="Times New Roman"/>
                <w:color w:val="333333"/>
                <w:sz w:val="20"/>
                <w:szCs w:val="20"/>
                <w:lang w:eastAsia="et-EE"/>
              </w:rPr>
              <w:t>ekv</w:t>
            </w:r>
            <w:proofErr w:type="spellEnd"/>
            <w:r w:rsidRPr="0053461C">
              <w:rPr>
                <w:rFonts w:ascii="Times New Roman" w:eastAsia="Times New Roman" w:hAnsi="Times New Roman" w:cs="Times New Roman"/>
                <w:color w:val="333333"/>
                <w:sz w:val="20"/>
                <w:szCs w:val="20"/>
                <w:lang w:eastAsia="et-EE"/>
              </w:rPr>
              <w:t>/aastas</w:t>
            </w:r>
          </w:p>
        </w:tc>
        <w:tc>
          <w:tcPr>
            <w:tcW w:w="433" w:type="pct"/>
            <w:tcBorders>
              <w:top w:val="single" w:sz="6" w:space="0" w:color="000000"/>
              <w:left w:val="single" w:sz="6" w:space="0" w:color="000000"/>
              <w:bottom w:val="single" w:sz="6" w:space="0" w:color="000000"/>
              <w:right w:val="single" w:sz="6" w:space="0" w:color="000000"/>
            </w:tcBorders>
            <w:shd w:val="clear" w:color="auto" w:fill="FFFFFF"/>
            <w:hideMark/>
          </w:tcPr>
          <w:p w14:paraId="14E7E248" w14:textId="131A0B62" w:rsidR="00412A67" w:rsidRPr="00AC4B26" w:rsidRDefault="00412A67" w:rsidP="003555B2">
            <w:pPr>
              <w:spacing w:before="120" w:after="0" w:line="312" w:lineRule="atLeast"/>
              <w:rPr>
                <w:rFonts w:ascii="Times New Roman" w:eastAsia="Times New Roman" w:hAnsi="Times New Roman" w:cs="Times New Roman"/>
                <w:color w:val="333333"/>
                <w:sz w:val="20"/>
                <w:szCs w:val="20"/>
                <w:lang w:eastAsia="et-EE"/>
              </w:rPr>
            </w:pPr>
            <w:r w:rsidRPr="00AC4B26">
              <w:rPr>
                <w:rFonts w:ascii="Times New Roman" w:eastAsia="Times New Roman" w:hAnsi="Times New Roman" w:cs="Times New Roman"/>
                <w:color w:val="333333"/>
                <w:sz w:val="20"/>
                <w:szCs w:val="20"/>
                <w:lang w:eastAsia="et-EE"/>
              </w:rPr>
              <w:t> </w:t>
            </w:r>
            <w:r w:rsidR="0003230A">
              <w:rPr>
                <w:rFonts w:ascii="Times New Roman" w:eastAsia="Times New Roman" w:hAnsi="Times New Roman" w:cs="Times New Roman"/>
                <w:color w:val="333333"/>
                <w:sz w:val="20"/>
                <w:szCs w:val="20"/>
                <w:lang w:eastAsia="et-EE"/>
              </w:rPr>
              <w:t>FNLC</w:t>
            </w:r>
          </w:p>
        </w:tc>
      </w:tr>
    </w:tbl>
    <w:p w14:paraId="6BB8B6BB" w14:textId="77777777" w:rsid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sectPr w:rsidR="00412A67" w:rsidSect="00412A67">
          <w:pgSz w:w="16838" w:h="11906" w:orient="landscape"/>
          <w:pgMar w:top="1418" w:right="1418" w:bottom="1418" w:left="1418" w:header="709" w:footer="709" w:gutter="0"/>
          <w:cols w:space="708"/>
          <w:docGrid w:linePitch="360"/>
        </w:sectPr>
      </w:pPr>
    </w:p>
    <w:p w14:paraId="63828C5F" w14:textId="00342694" w:rsid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pPr>
    </w:p>
    <w:p w14:paraId="3A823B4E" w14:textId="62DA15C8" w:rsidR="00412A67" w:rsidRPr="00412A67" w:rsidRDefault="00412A67" w:rsidP="00412A67">
      <w:pPr>
        <w:shd w:val="clear" w:color="auto" w:fill="FFFFFF"/>
        <w:spacing w:before="240" w:after="120" w:line="312" w:lineRule="atLeast"/>
        <w:jc w:val="both"/>
        <w:rPr>
          <w:rFonts w:ascii="Times New Roman" w:eastAsia="Times New Roman" w:hAnsi="Times New Roman" w:cs="Times New Roman"/>
          <w:b/>
          <w:bCs/>
          <w:color w:val="333333"/>
          <w:sz w:val="27"/>
          <w:szCs w:val="27"/>
          <w:lang w:eastAsia="et-EE"/>
        </w:rPr>
      </w:pPr>
      <w:r w:rsidRPr="00412A67">
        <w:rPr>
          <w:rFonts w:ascii="Times New Roman" w:eastAsia="Times New Roman" w:hAnsi="Times New Roman" w:cs="Times New Roman"/>
          <w:b/>
          <w:bCs/>
          <w:color w:val="333333"/>
          <w:sz w:val="27"/>
          <w:szCs w:val="27"/>
          <w:lang w:eastAsia="et-EE"/>
        </w:rPr>
        <w:t>B.   Andmed tegevuse liikide lõikes (täita iga tegevuse liigi kohta)</w:t>
      </w: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930"/>
        <w:gridCol w:w="3219"/>
        <w:gridCol w:w="1576"/>
        <w:gridCol w:w="1331"/>
      </w:tblGrid>
      <w:tr w:rsidR="00412A67" w:rsidRPr="00412A67" w14:paraId="4F694708"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214"/>
              <w:gridCol w:w="2701"/>
            </w:tblGrid>
            <w:tr w:rsidR="00412A67" w:rsidRPr="00412A67" w14:paraId="346B8625" w14:textId="77777777">
              <w:tc>
                <w:tcPr>
                  <w:tcW w:w="0" w:type="auto"/>
                  <w:hideMark/>
                </w:tcPr>
                <w:p w14:paraId="3129F67B"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1.</w:t>
                  </w:r>
                </w:p>
              </w:tc>
              <w:tc>
                <w:tcPr>
                  <w:tcW w:w="0" w:type="auto"/>
                  <w:hideMark/>
                </w:tcPr>
                <w:p w14:paraId="31E189AD"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Tegevuse liigi kirjeldus</w:t>
                  </w:r>
                </w:p>
              </w:tc>
            </w:tr>
          </w:tbl>
          <w:p w14:paraId="1C05FA2F" w14:textId="77777777" w:rsidR="00412A67" w:rsidRPr="00412A67" w:rsidRDefault="00412A67" w:rsidP="00412A67">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06CE148" w14:textId="2D487432" w:rsidR="00D962EE" w:rsidRPr="00665C25" w:rsidRDefault="00412A67"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w:t>
            </w:r>
            <w:r w:rsidR="00D962EE" w:rsidRPr="00665C25">
              <w:rPr>
                <w:rFonts w:ascii="Times New Roman" w:eastAsia="Times New Roman" w:hAnsi="Times New Roman" w:cs="Times New Roman"/>
                <w:color w:val="333333"/>
                <w:sz w:val="24"/>
                <w:szCs w:val="24"/>
                <w:lang w:eastAsia="et-EE"/>
              </w:rPr>
              <w:t xml:space="preserve">Eestis moodustavad hooned umbes 50% kogu energiatarbimisest (ELi keskmine on 40%) ja aastas renoveeritakse vähem kui 1% elamufondist (hoonete energiatõhususe direktiivis soovitatakse 3%). Enamik hooneid (umbes 80%) on ehitatud enne 1990. aastat. Eluasemesektori peamised probleemid tulenevad hoonete vanusest ja piirkondlikest erinevustest: elamute halvenev kvaliteet, rekonstrueerimise väiksem kestlikkus ja vähene energiatõhusus; energiatõhusate ja hea sisekliimaga eluasemete piiratud kättesaadavus;  eluasemeturu aeglane areng väljaspool suuremaid keskusi ja aktiivseid kinnisvarapiirkondi. Seetõttu on lisaks energiatõhususe eesmärgile oluline arvestada ka "Uue Euroopa </w:t>
            </w:r>
            <w:proofErr w:type="spellStart"/>
            <w:r w:rsidR="00D962EE" w:rsidRPr="00665C25">
              <w:rPr>
                <w:rFonts w:ascii="Times New Roman" w:eastAsia="Times New Roman" w:hAnsi="Times New Roman" w:cs="Times New Roman"/>
                <w:color w:val="333333"/>
                <w:sz w:val="24"/>
                <w:szCs w:val="24"/>
                <w:lang w:eastAsia="et-EE"/>
              </w:rPr>
              <w:t>Bauhausi</w:t>
            </w:r>
            <w:proofErr w:type="spellEnd"/>
            <w:r w:rsidR="00D962EE" w:rsidRPr="00665C25">
              <w:rPr>
                <w:rFonts w:ascii="Times New Roman" w:eastAsia="Times New Roman" w:hAnsi="Times New Roman" w:cs="Times New Roman"/>
                <w:color w:val="333333"/>
                <w:sz w:val="24"/>
                <w:szCs w:val="24"/>
                <w:lang w:eastAsia="et-EE"/>
              </w:rPr>
              <w:t>" väärtustega, et korterelamute rekonstrueerimisega parandada ligipääsu tänapäevastele ja kohalikele oludele vastavatele eluasemetele.</w:t>
            </w:r>
          </w:p>
          <w:p w14:paraId="6D584B01" w14:textId="35F9A0F3"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xml:space="preserve">Eestis elab 70% elanikkonnast korterelamutes. Kui korterelamute renoveerimine ei hoogustu, elab 2030. aastaks ligikaudu 200 000 inimest elamutes, mis on jõudnud oma eeldatava eluea lõpuni. Toetuse andmine elamute renoveerimiseks mõjutab positiivselt korterelamutes elavate inimeste elamistingimusi. </w:t>
            </w:r>
          </w:p>
          <w:p w14:paraId="56303B02" w14:textId="74685997"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Meetme eesmärk on edendada korterelamute terviklikku renoveerimist, et suurendada energiatõhusust, vähendada energiatarbimist ja parandada elanike elamistingimusi. Renoveerimistoetus on suunatud vanematele korterelamutele ja selle eesmärk on viia need kaasaegsete kvaliteedistandarditeni. Need standardid hõlmavad madalamaid energiakulusid, paremat sisekliimat ja suuremat ligipääsetavust, aidates kaasa eluasemete üldisele kvaliteedile.</w:t>
            </w:r>
          </w:p>
          <w:p w14:paraId="30287FC5" w14:textId="6AAF8AF6"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Toetuse saaja on vahendusasutus: Eesti Ettevõtlus- ja Innovatsiooni Sihtasutus (EIS), mis tegutseb kaubamärgi "</w:t>
            </w:r>
            <w:proofErr w:type="spellStart"/>
            <w:r w:rsidRPr="00665C25">
              <w:rPr>
                <w:rFonts w:ascii="Times New Roman" w:eastAsia="Times New Roman" w:hAnsi="Times New Roman" w:cs="Times New Roman"/>
                <w:color w:val="333333"/>
                <w:sz w:val="24"/>
                <w:szCs w:val="24"/>
                <w:lang w:eastAsia="et-EE"/>
              </w:rPr>
              <w:t>Enterprise</w:t>
            </w:r>
            <w:proofErr w:type="spellEnd"/>
            <w:r w:rsidRPr="00665C25">
              <w:rPr>
                <w:rFonts w:ascii="Times New Roman" w:eastAsia="Times New Roman" w:hAnsi="Times New Roman" w:cs="Times New Roman"/>
                <w:color w:val="333333"/>
                <w:sz w:val="24"/>
                <w:szCs w:val="24"/>
                <w:lang w:eastAsia="et-EE"/>
              </w:rPr>
              <w:t xml:space="preserve"> Estonia” all. EIS jagab seejärel omakorda toetust korteriühistutele avatud</w:t>
            </w:r>
            <w:r w:rsidR="006B3612">
              <w:rPr>
                <w:rFonts w:ascii="Times New Roman" w:eastAsia="Times New Roman" w:hAnsi="Times New Roman" w:cs="Times New Roman"/>
                <w:color w:val="333333"/>
                <w:sz w:val="24"/>
                <w:szCs w:val="24"/>
                <w:lang w:eastAsia="et-EE"/>
              </w:rPr>
              <w:t xml:space="preserve"> </w:t>
            </w:r>
            <w:r w:rsidRPr="00665C25">
              <w:rPr>
                <w:rFonts w:ascii="Times New Roman" w:eastAsia="Times New Roman" w:hAnsi="Times New Roman" w:cs="Times New Roman"/>
                <w:color w:val="333333"/>
                <w:sz w:val="24"/>
                <w:szCs w:val="24"/>
                <w:lang w:eastAsia="et-EE"/>
              </w:rPr>
              <w:t>taotlusvoorude alusel.</w:t>
            </w:r>
          </w:p>
          <w:p w14:paraId="387D54B9" w14:textId="47754D52"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xml:space="preserve">Toetatavate tegevuste loetelu on leitav </w:t>
            </w:r>
            <w:proofErr w:type="spellStart"/>
            <w:r w:rsidRPr="00665C25">
              <w:rPr>
                <w:rFonts w:ascii="Times New Roman" w:eastAsia="Times New Roman" w:hAnsi="Times New Roman" w:cs="Times New Roman"/>
                <w:color w:val="333333"/>
                <w:sz w:val="24"/>
                <w:szCs w:val="24"/>
                <w:lang w:eastAsia="et-EE"/>
              </w:rPr>
              <w:t>EISi</w:t>
            </w:r>
            <w:proofErr w:type="spellEnd"/>
            <w:r w:rsidRPr="00665C25">
              <w:rPr>
                <w:rFonts w:ascii="Times New Roman" w:eastAsia="Times New Roman" w:hAnsi="Times New Roman" w:cs="Times New Roman"/>
                <w:color w:val="333333"/>
                <w:sz w:val="24"/>
                <w:szCs w:val="24"/>
                <w:lang w:eastAsia="et-EE"/>
              </w:rPr>
              <w:t xml:space="preserve"> veebilehel ja toetuse määruse paragrahvis 6. Nende tegevuste hulka kuuluvad näiteks fassaadide, katuste, keldrite ja vundamentide rekonstrueerimine ja soojustamine; akende ja välisuste vahetamine või renoveerimine; soojustagastusega ventilatsioonisüsteemide ehitamine või rekonstrueerimine; küttesüsteemide ja </w:t>
            </w:r>
            <w:r w:rsidRPr="00665C25">
              <w:rPr>
                <w:rFonts w:ascii="Times New Roman" w:eastAsia="Times New Roman" w:hAnsi="Times New Roman" w:cs="Times New Roman"/>
                <w:color w:val="333333"/>
                <w:sz w:val="24"/>
                <w:szCs w:val="24"/>
                <w:lang w:eastAsia="et-EE"/>
              </w:rPr>
              <w:lastRenderedPageBreak/>
              <w:t>soojussõlmede asendamine või rekonstrueerimine; jahutussüsteemide paigaldamine või integreerimine ventilatsioonisüsteemidega; elektri-, vee- ja kanalisatsioonisüsteemide moderniseerimine; taastuvenergia kasutamise seadmete paigaldamine.</w:t>
            </w:r>
          </w:p>
          <w:p w14:paraId="0C00596C" w14:textId="00136761"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Toetuse andmise tingimuste kohaselt on korterelamu enne 2000. aastat kasutusele võetud elamu, mis sisaldab vähemalt kolme eraldi korterit (elamispinda), st vähemalt kolme korteriga hoone.</w:t>
            </w:r>
          </w:p>
          <w:p w14:paraId="54F61E3A" w14:textId="03DA1AE4"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Sekkumise eesmärk on toetada nii korterelamute terviklikku renoveerimist kui ka eraldiseisva tegevusena korterelamute gaasi-, ahju- või elektripõhiste küttesüsteemide asendamist taastuvenergial põhinevate küttesüsteemidega või nende ühendamist kaugküttevõrku. „Eraldiseisev tegevus“ tähendab, et korterelamu võib taotleda toetust spetsiaalselt vaid selle tegevuse jaoks, ilma et peaks kaasama muid tegevusi.</w:t>
            </w:r>
          </w:p>
          <w:p w14:paraId="6F5B5264" w14:textId="4A669EA3"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Korteriühistud võivad teha ka osalist rekonstrueerimistööd hoone tehnilise seisukorra halvenemise vältimiseks, kuid sellisel juhul on toetuse määr madalam. Toetust antakse korteriühistutele renoveerimiseks, mis parandab energiatõhusust vähemalt ühe energiatõhususklassi võrra või terviklikult renoveerimise puhul vähemalt energiatõhususklassini C. Toetatavad tegevused on suunatud korterelamu energiatõhususe parandamisele ja taastuvenergia kasutuselevõtu edendamisele.</w:t>
            </w:r>
          </w:p>
          <w:p w14:paraId="1D74C7F5" w14:textId="77777777"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Meetme rakendamine liikmesriigi tasandil toimub avatud taotlusvoorude kaudu, mis on suunatud korteriühistute toetamiseks. Ettevõtluse ja Innovatsiooni Sihtasutus (EIS) vastutab nende taotlusvoorude väljakuulutamise eest. Lisaks hindab EIS taotlusi ja kontrollib taotluste vastavust toetuse andmise tingimustele. Selle hindamise põhjal valmistab EIS ette rahastamisotsused (allkirjastatud toetusotsused). Terviklike renoveerimisprojektide puhul antakse toetust ainult sellistele projektidele, mis vastavad kindlatele energiatõhususe kriteeriumidele — saavutatakse vähemalt energiatõhususklass C ja muinsuskaitsealuste hoonete puhul vähemalt ühe energiatõhususklassi võrra paranemine.</w:t>
            </w:r>
          </w:p>
          <w:p w14:paraId="2427CA29" w14:textId="77777777"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p>
          <w:p w14:paraId="25835DAA" w14:textId="77777777" w:rsidR="00D962EE" w:rsidRPr="00665C25" w:rsidRDefault="00D962EE" w:rsidP="00D962EE">
            <w:pPr>
              <w:spacing w:before="120" w:after="0" w:line="312" w:lineRule="atLeast"/>
              <w:jc w:val="both"/>
              <w:rPr>
                <w:rFonts w:ascii="Times New Roman" w:eastAsia="Times New Roman" w:hAnsi="Times New Roman" w:cs="Times New Roman"/>
                <w:b/>
                <w:bCs/>
                <w:color w:val="333333"/>
                <w:sz w:val="24"/>
                <w:szCs w:val="24"/>
                <w:lang w:eastAsia="et-EE"/>
              </w:rPr>
            </w:pPr>
            <w:r w:rsidRPr="00665C25">
              <w:rPr>
                <w:rFonts w:ascii="Times New Roman" w:eastAsia="Times New Roman" w:hAnsi="Times New Roman" w:cs="Times New Roman"/>
                <w:b/>
                <w:bCs/>
                <w:color w:val="333333"/>
                <w:sz w:val="24"/>
                <w:szCs w:val="24"/>
                <w:lang w:eastAsia="et-EE"/>
              </w:rPr>
              <w:t>Eelarve</w:t>
            </w:r>
          </w:p>
          <w:p w14:paraId="776356F7" w14:textId="23630665"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xml:space="preserve">2023. aasta taotlusvooru andmete (sh tegelike ehituskulude) põhjal on tervikliku renoveerimise keskmine toetussumma hinnanguliselt 540 000 eurot. Võttes arvesse inflatsiooni ja </w:t>
            </w:r>
            <w:r w:rsidRPr="00665C25">
              <w:rPr>
                <w:rFonts w:ascii="Times New Roman" w:eastAsia="Times New Roman" w:hAnsi="Times New Roman" w:cs="Times New Roman"/>
                <w:color w:val="333333"/>
                <w:sz w:val="24"/>
                <w:szCs w:val="24"/>
                <w:lang w:eastAsia="et-EE"/>
              </w:rPr>
              <w:lastRenderedPageBreak/>
              <w:t>ehituskulude kõikumisi, on realistlik eesmärk 500 allkirjastatud toetusotsust.</w:t>
            </w:r>
          </w:p>
          <w:p w14:paraId="5DDFDE29" w14:textId="54ECEA17" w:rsidR="00D962EE"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xml:space="preserve">FNLC skeemi kogueelarve ELi vahenditest on </w:t>
            </w:r>
            <w:ins w:id="5" w:author="Siret Soonsein - RTK" w:date="2025-10-30T10:54:00Z" w16du:dateUtc="2025-10-30T08:54:00Z">
              <w:r w:rsidR="00C43A65" w:rsidRPr="00C43A65">
                <w:rPr>
                  <w:rFonts w:ascii="Times New Roman" w:eastAsia="Times New Roman" w:hAnsi="Times New Roman" w:cs="Times New Roman"/>
                  <w:color w:val="333333"/>
                  <w:sz w:val="24"/>
                  <w:szCs w:val="24"/>
                  <w:lang w:eastAsia="et-EE"/>
                </w:rPr>
                <w:t xml:space="preserve">325 026 140 </w:t>
              </w:r>
            </w:ins>
            <w:del w:id="6" w:author="Siret Soonsein - RTK" w:date="2025-10-30T10:54:00Z" w16du:dateUtc="2025-10-30T08:54:00Z">
              <w:r w:rsidRPr="00665C25" w:rsidDel="00C43A65">
                <w:rPr>
                  <w:rFonts w:ascii="Times New Roman" w:eastAsia="Times New Roman" w:hAnsi="Times New Roman" w:cs="Times New Roman"/>
                  <w:color w:val="333333"/>
                  <w:sz w:val="24"/>
                  <w:szCs w:val="24"/>
                  <w:lang w:eastAsia="et-EE"/>
                </w:rPr>
                <w:delText xml:space="preserve">330 900 000 </w:delText>
              </w:r>
            </w:del>
            <w:r w:rsidRPr="00665C25">
              <w:rPr>
                <w:rFonts w:ascii="Times New Roman" w:eastAsia="Times New Roman" w:hAnsi="Times New Roman" w:cs="Times New Roman"/>
                <w:color w:val="333333"/>
                <w:sz w:val="24"/>
                <w:szCs w:val="24"/>
                <w:lang w:eastAsia="et-EE"/>
              </w:rPr>
              <w:t>eurot</w:t>
            </w:r>
            <w:ins w:id="7" w:author="Siret Soonsein - RTK" w:date="2025-10-30T10:54:00Z" w16du:dateUtc="2025-10-30T08:54:00Z">
              <w:r w:rsidR="00C43A65">
                <w:rPr>
                  <w:rFonts w:ascii="Times New Roman" w:eastAsia="Times New Roman" w:hAnsi="Times New Roman" w:cs="Times New Roman"/>
                  <w:color w:val="333333"/>
                  <w:sz w:val="24"/>
                  <w:szCs w:val="24"/>
                  <w:lang w:eastAsia="et-EE"/>
                </w:rPr>
                <w:t xml:space="preserve"> (</w:t>
              </w:r>
            </w:ins>
            <w:ins w:id="8" w:author="Siret Soonsein - RTK" w:date="2025-10-30T10:55:00Z" w16du:dateUtc="2025-10-30T08:55:00Z">
              <w:r w:rsidR="00264D30">
                <w:rPr>
                  <w:rFonts w:ascii="Times New Roman" w:eastAsia="Times New Roman" w:hAnsi="Times New Roman" w:cs="Times New Roman"/>
                  <w:color w:val="333333"/>
                  <w:sz w:val="24"/>
                  <w:szCs w:val="24"/>
                  <w:lang w:eastAsia="et-EE"/>
                </w:rPr>
                <w:t xml:space="preserve">eelarve vähenemine </w:t>
              </w:r>
            </w:ins>
            <w:ins w:id="9" w:author="Siret Soonsein - RTK" w:date="2025-10-30T10:56:00Z" w16du:dateUtc="2025-10-30T08:56:00Z">
              <w:r w:rsidR="00730F6C">
                <w:rPr>
                  <w:rFonts w:ascii="Times New Roman" w:eastAsia="Times New Roman" w:hAnsi="Times New Roman" w:cs="Times New Roman"/>
                  <w:color w:val="333333"/>
                  <w:sz w:val="24"/>
                  <w:szCs w:val="24"/>
                  <w:lang w:eastAsia="et-EE"/>
                </w:rPr>
                <w:t xml:space="preserve">võrreldes esialgsega </w:t>
              </w:r>
            </w:ins>
            <w:ins w:id="10" w:author="Siret Soonsein - RTK" w:date="2025-10-30T10:55:00Z" w16du:dateUtc="2025-10-30T08:55:00Z">
              <w:r w:rsidR="00264D30">
                <w:rPr>
                  <w:rFonts w:ascii="Times New Roman" w:eastAsia="Times New Roman" w:hAnsi="Times New Roman" w:cs="Times New Roman"/>
                  <w:color w:val="333333"/>
                  <w:sz w:val="24"/>
                  <w:szCs w:val="24"/>
                  <w:lang w:eastAsia="et-EE"/>
                </w:rPr>
                <w:t xml:space="preserve">on seotud </w:t>
              </w:r>
              <w:r w:rsidR="00D61514">
                <w:rPr>
                  <w:rFonts w:ascii="Times New Roman" w:eastAsia="Times New Roman" w:hAnsi="Times New Roman" w:cs="Times New Roman"/>
                  <w:color w:val="333333"/>
                  <w:sz w:val="24"/>
                  <w:szCs w:val="24"/>
                  <w:lang w:eastAsia="et-EE"/>
                </w:rPr>
                <w:t>täiendavate kaitseinvesteeringute lisamisega E</w:t>
              </w:r>
            </w:ins>
            <w:ins w:id="11" w:author="Siret Soonsein - RTK" w:date="2025-10-30T10:56:00Z" w16du:dateUtc="2025-10-30T08:56:00Z">
              <w:r w:rsidR="00D61514">
                <w:rPr>
                  <w:rFonts w:ascii="Times New Roman" w:eastAsia="Times New Roman" w:hAnsi="Times New Roman" w:cs="Times New Roman"/>
                  <w:color w:val="333333"/>
                  <w:sz w:val="24"/>
                  <w:szCs w:val="24"/>
                  <w:lang w:eastAsia="et-EE"/>
                </w:rPr>
                <w:t xml:space="preserve">esti </w:t>
              </w:r>
              <w:r w:rsidR="00730F6C">
                <w:rPr>
                  <w:rFonts w:ascii="Times New Roman" w:eastAsia="Times New Roman" w:hAnsi="Times New Roman" w:cs="Times New Roman"/>
                  <w:color w:val="333333"/>
                  <w:sz w:val="24"/>
                  <w:szCs w:val="24"/>
                  <w:lang w:eastAsia="et-EE"/>
                </w:rPr>
                <w:t>rakenduskavasse)</w:t>
              </w:r>
              <w:r w:rsidR="0016082D">
                <w:rPr>
                  <w:rFonts w:ascii="Times New Roman" w:eastAsia="Times New Roman" w:hAnsi="Times New Roman" w:cs="Times New Roman"/>
                  <w:color w:val="333333"/>
                  <w:sz w:val="24"/>
                  <w:szCs w:val="24"/>
                  <w:lang w:eastAsia="et-EE"/>
                </w:rPr>
                <w:t>. Kogueelarve</w:t>
              </w:r>
            </w:ins>
            <w:del w:id="12" w:author="Siret Soonsein - RTK" w:date="2025-10-30T10:56:00Z" w16du:dateUtc="2025-10-30T08:56:00Z">
              <w:r w:rsidRPr="00665C25" w:rsidDel="0016082D">
                <w:rPr>
                  <w:rFonts w:ascii="Times New Roman" w:eastAsia="Times New Roman" w:hAnsi="Times New Roman" w:cs="Times New Roman"/>
                  <w:color w:val="333333"/>
                  <w:sz w:val="24"/>
                  <w:szCs w:val="24"/>
                  <w:lang w:eastAsia="et-EE"/>
                </w:rPr>
                <w:delText>, mis</w:delText>
              </w:r>
            </w:del>
            <w:r w:rsidRPr="00665C25">
              <w:rPr>
                <w:rFonts w:ascii="Times New Roman" w:eastAsia="Times New Roman" w:hAnsi="Times New Roman" w:cs="Times New Roman"/>
                <w:color w:val="333333"/>
                <w:sz w:val="24"/>
                <w:szCs w:val="24"/>
                <w:lang w:eastAsia="et-EE"/>
              </w:rPr>
              <w:t xml:space="preserve"> jaotatakse kuue vahetulemuse (täidetavad tingimused/saavutavad tulemused) vahel, mis on väljamaksete aluseks. Antud jaotus arvestab sellega, et skeemi algusaastatel on tegelik rahavoo vajadus suurem, kuna maksed korteriühistutele algavad peagi pärast toetusotsuste allkirjastamist. Esimene taotlusvoor, mille kogumaht oli 80 miljonit eurot, toimus 2023. aastal, millele järgnes teine taotlusvoor (170 miljonit eurot) 2024. aasta oktoobris. Täiendavad taotlusvoorud on kavandatud aastateks 2025–2027. Esimese taotlusvooru raames on korteriühistutele juba makseid teostatud ning ehitustööd on aktiivselt käimas. Käimasolevates projektides on toetust saavad korteriühistud esitanud väljamaksetaotlusi ning liikmesriik on teinud makseid juba kogusummas 53 miljonit eurot. Eeldame, et ka teise taotlusvooru projektide väljamaksed suurenevad kiiresti. See tempo avaldab riigieelarvele märkimisväärset koormust ning soovime, et FNLC mudel ja väljamaksed vastaksid liikmesriigi tegelikele vajadustele ja tekkinud kuludele. Seetõttu tuleb tagada rahaline jätkusuutlikkus, sidudes osa eelarvest (50%) esimeste vahetulemuste ehk tingimuste täitmisega</w:t>
            </w:r>
            <w:r w:rsidR="00897AD0">
              <w:rPr>
                <w:rFonts w:ascii="Times New Roman" w:eastAsia="Times New Roman" w:hAnsi="Times New Roman" w:cs="Times New Roman"/>
                <w:color w:val="333333"/>
                <w:sz w:val="24"/>
                <w:szCs w:val="24"/>
                <w:lang w:eastAsia="et-EE"/>
              </w:rPr>
              <w:t>, kuna t</w:t>
            </w:r>
            <w:r w:rsidRPr="00665C25">
              <w:rPr>
                <w:rFonts w:ascii="Times New Roman" w:eastAsia="Times New Roman" w:hAnsi="Times New Roman" w:cs="Times New Roman"/>
                <w:color w:val="333333"/>
                <w:sz w:val="24"/>
                <w:szCs w:val="24"/>
                <w:lang w:eastAsia="et-EE"/>
              </w:rPr>
              <w:t xml:space="preserve">ulemusnäitajad saavutatakse </w:t>
            </w:r>
            <w:r w:rsidR="00897AD0">
              <w:rPr>
                <w:rFonts w:ascii="Times New Roman" w:eastAsia="Times New Roman" w:hAnsi="Times New Roman" w:cs="Times New Roman"/>
                <w:color w:val="333333"/>
                <w:sz w:val="24"/>
                <w:szCs w:val="24"/>
                <w:lang w:eastAsia="et-EE"/>
              </w:rPr>
              <w:t xml:space="preserve">alles </w:t>
            </w:r>
            <w:r w:rsidRPr="00665C25">
              <w:rPr>
                <w:rFonts w:ascii="Times New Roman" w:eastAsia="Times New Roman" w:hAnsi="Times New Roman" w:cs="Times New Roman"/>
                <w:color w:val="333333"/>
                <w:sz w:val="24"/>
                <w:szCs w:val="24"/>
                <w:lang w:eastAsia="et-EE"/>
              </w:rPr>
              <w:t>projektide elluviimise järel (sh lõpptulemus alles siis, kui skeemi eelarve on täielikult ära kasutatud).</w:t>
            </w:r>
            <w:r w:rsidR="006C74CE">
              <w:rPr>
                <w:rFonts w:ascii="Times New Roman" w:eastAsia="Times New Roman" w:hAnsi="Times New Roman" w:cs="Times New Roman"/>
                <w:color w:val="333333"/>
                <w:sz w:val="24"/>
                <w:szCs w:val="24"/>
                <w:lang w:eastAsia="et-EE"/>
              </w:rPr>
              <w:t xml:space="preserve"> </w:t>
            </w:r>
          </w:p>
          <w:p w14:paraId="2C5B8E27" w14:textId="352925D2" w:rsidR="00412A67" w:rsidRPr="00665C25" w:rsidRDefault="00D962EE" w:rsidP="00D962EE">
            <w:pPr>
              <w:spacing w:before="120" w:after="0" w:line="312" w:lineRule="atLeast"/>
              <w:jc w:val="both"/>
              <w:rPr>
                <w:rFonts w:ascii="Times New Roman" w:eastAsia="Times New Roman" w:hAnsi="Times New Roman" w:cs="Times New Roman"/>
                <w:color w:val="333333"/>
                <w:sz w:val="24"/>
                <w:szCs w:val="24"/>
                <w:lang w:eastAsia="et-EE"/>
              </w:rPr>
            </w:pPr>
            <w:commentRangeStart w:id="13"/>
            <w:r w:rsidRPr="00665C25">
              <w:rPr>
                <w:rFonts w:ascii="Times New Roman" w:eastAsia="Times New Roman" w:hAnsi="Times New Roman" w:cs="Times New Roman"/>
                <w:color w:val="333333"/>
                <w:sz w:val="24"/>
                <w:szCs w:val="24"/>
                <w:lang w:eastAsia="et-EE"/>
              </w:rPr>
              <w:t xml:space="preserve">Eelarve on jagatud tingimuste täitmise ja tulemuste saavutamise vahel 50/50 proportsioonis. See tähendab, et tingimustega seotud vahetulemuste täitmine (allkirjastatud otsused) toob kaasa väljamaksed kokku </w:t>
            </w:r>
            <w:del w:id="14" w:author="Peep Bušin" w:date="2025-09-19T12:16:00Z" w16du:dateUtc="2025-09-19T09:16:00Z">
              <w:r w:rsidRPr="00665C25" w:rsidDel="00FB5567">
                <w:rPr>
                  <w:rFonts w:ascii="Times New Roman" w:eastAsia="Times New Roman" w:hAnsi="Times New Roman" w:cs="Times New Roman"/>
                  <w:color w:val="333333"/>
                  <w:sz w:val="24"/>
                  <w:szCs w:val="24"/>
                  <w:lang w:eastAsia="et-EE"/>
                </w:rPr>
                <w:delText>165 450 000</w:delText>
              </w:r>
            </w:del>
            <w:ins w:id="15" w:author="Peep Bušin" w:date="2025-09-19T12:16:00Z" w16du:dateUtc="2025-09-19T09:16:00Z">
              <w:r w:rsidR="00FB5567">
                <w:rPr>
                  <w:rFonts w:ascii="Times New Roman" w:eastAsia="Times New Roman" w:hAnsi="Times New Roman" w:cs="Times New Roman"/>
                  <w:color w:val="333333"/>
                  <w:sz w:val="24"/>
                  <w:szCs w:val="24"/>
                  <w:lang w:eastAsia="et-EE"/>
                </w:rPr>
                <w:t>162 513 070</w:t>
              </w:r>
            </w:ins>
            <w:r w:rsidRPr="00665C25">
              <w:rPr>
                <w:rFonts w:ascii="Times New Roman" w:eastAsia="Times New Roman" w:hAnsi="Times New Roman" w:cs="Times New Roman"/>
                <w:color w:val="333333"/>
                <w:sz w:val="24"/>
                <w:szCs w:val="24"/>
                <w:lang w:eastAsia="et-EE"/>
              </w:rPr>
              <w:t xml:space="preserve"> euro ulatuses ning tulemustega seotud vahetulemuste saavutamine  (kasvuhoonegaaside heitkoguste vähendamine) toob samuti kaasa väljamaksed kokku </w:t>
            </w:r>
            <w:del w:id="16" w:author="Peep Bušin" w:date="2025-09-19T12:16:00Z" w16du:dateUtc="2025-09-19T09:16:00Z">
              <w:r w:rsidRPr="00665C25" w:rsidDel="00FB5567">
                <w:rPr>
                  <w:rFonts w:ascii="Times New Roman" w:eastAsia="Times New Roman" w:hAnsi="Times New Roman" w:cs="Times New Roman"/>
                  <w:color w:val="333333"/>
                  <w:sz w:val="24"/>
                  <w:szCs w:val="24"/>
                  <w:lang w:eastAsia="et-EE"/>
                </w:rPr>
                <w:delText>165 450 000</w:delText>
              </w:r>
            </w:del>
            <w:ins w:id="17" w:author="Peep Bušin" w:date="2025-09-19T12:16:00Z" w16du:dateUtc="2025-09-19T09:16:00Z">
              <w:r w:rsidR="00FB5567">
                <w:rPr>
                  <w:rFonts w:ascii="Times New Roman" w:eastAsia="Times New Roman" w:hAnsi="Times New Roman" w:cs="Times New Roman"/>
                  <w:color w:val="333333"/>
                  <w:sz w:val="24"/>
                  <w:szCs w:val="24"/>
                  <w:lang w:eastAsia="et-EE"/>
                </w:rPr>
                <w:t>162 513 070</w:t>
              </w:r>
            </w:ins>
            <w:r w:rsidRPr="00665C25">
              <w:rPr>
                <w:rFonts w:ascii="Times New Roman" w:eastAsia="Times New Roman" w:hAnsi="Times New Roman" w:cs="Times New Roman"/>
                <w:color w:val="333333"/>
                <w:sz w:val="24"/>
                <w:szCs w:val="24"/>
                <w:lang w:eastAsia="et-EE"/>
              </w:rPr>
              <w:t xml:space="preserve"> euro ulatuses.</w:t>
            </w:r>
            <w:commentRangeEnd w:id="13"/>
            <w:r w:rsidR="002F7C24">
              <w:rPr>
                <w:rStyle w:val="Kommentaariviide"/>
              </w:rPr>
              <w:commentReference w:id="13"/>
            </w:r>
          </w:p>
        </w:tc>
      </w:tr>
      <w:tr w:rsidR="00412A67" w:rsidRPr="00412A67" w14:paraId="3898EE6F"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194"/>
              <w:gridCol w:w="2721"/>
            </w:tblGrid>
            <w:tr w:rsidR="00412A67" w:rsidRPr="00412A67" w14:paraId="6A432100" w14:textId="77777777">
              <w:tc>
                <w:tcPr>
                  <w:tcW w:w="0" w:type="auto"/>
                  <w:hideMark/>
                </w:tcPr>
                <w:p w14:paraId="14D6E815"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lastRenderedPageBreak/>
                    <w:t>2.</w:t>
                  </w:r>
                </w:p>
              </w:tc>
              <w:tc>
                <w:tcPr>
                  <w:tcW w:w="0" w:type="auto"/>
                  <w:hideMark/>
                </w:tcPr>
                <w:p w14:paraId="13922FDE"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Erieesmärk / erieesmärgid</w:t>
                  </w:r>
                </w:p>
              </w:tc>
            </w:tr>
          </w:tbl>
          <w:p w14:paraId="2C55F689" w14:textId="77777777" w:rsidR="00412A67" w:rsidRPr="00412A67" w:rsidRDefault="00412A67" w:rsidP="00412A67">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7C5A26A8" w14:textId="77777777" w:rsidR="00412A67" w:rsidRPr="00665C25" w:rsidRDefault="00412A67" w:rsidP="00412A67">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w:t>
            </w:r>
            <w:r w:rsidR="00AA2A95" w:rsidRPr="00665C25">
              <w:rPr>
                <w:rFonts w:ascii="Times New Roman" w:eastAsia="Times New Roman" w:hAnsi="Times New Roman" w:cs="Times New Roman"/>
                <w:color w:val="333333"/>
                <w:sz w:val="24"/>
                <w:szCs w:val="24"/>
                <w:lang w:eastAsia="et-EE"/>
              </w:rPr>
              <w:t>RSO2.1. Energiatõhususe edendamine ja kasvuhoonegaaside heitkoguste vähendamine</w:t>
            </w:r>
          </w:p>
          <w:p w14:paraId="78DFB112" w14:textId="016D6304" w:rsidR="00D554CB" w:rsidRPr="00665C25" w:rsidRDefault="00D554CB" w:rsidP="00412A67">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Ristviide OP dokumendile (CCI 2021EE16FFPR001) lehekülg 47, punkt 2.1.3.1.1.</w:t>
            </w:r>
          </w:p>
        </w:tc>
      </w:tr>
      <w:tr w:rsidR="00412A67" w:rsidRPr="00412A67" w14:paraId="388AFE1F"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180"/>
              <w:gridCol w:w="2735"/>
            </w:tblGrid>
            <w:tr w:rsidR="00412A67" w:rsidRPr="00412A67" w14:paraId="30B44B79" w14:textId="77777777">
              <w:tc>
                <w:tcPr>
                  <w:tcW w:w="0" w:type="auto"/>
                  <w:hideMark/>
                </w:tcPr>
                <w:p w14:paraId="5DFFEB91"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3.</w:t>
                  </w:r>
                </w:p>
              </w:tc>
              <w:tc>
                <w:tcPr>
                  <w:tcW w:w="0" w:type="auto"/>
                  <w:hideMark/>
                </w:tcPr>
                <w:p w14:paraId="3DFD1250"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Täidetavad tingimused või saavutatavad tulemused</w:t>
                  </w:r>
                </w:p>
              </w:tc>
            </w:tr>
          </w:tbl>
          <w:p w14:paraId="0FC03495" w14:textId="77777777" w:rsidR="00412A67" w:rsidRPr="00412A67" w:rsidRDefault="00412A67" w:rsidP="00412A67">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24FA7572" w14:textId="77777777" w:rsidR="00270790" w:rsidRPr="00665C25" w:rsidRDefault="00412A67" w:rsidP="00270790">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w:t>
            </w:r>
            <w:r w:rsidR="00270790" w:rsidRPr="00665C25">
              <w:rPr>
                <w:rFonts w:ascii="Times New Roman" w:eastAsia="Times New Roman" w:hAnsi="Times New Roman" w:cs="Times New Roman"/>
                <w:color w:val="333333"/>
                <w:sz w:val="24"/>
                <w:szCs w:val="24"/>
                <w:lang w:eastAsia="et-EE"/>
              </w:rPr>
              <w:t>Tingimus: 500 allkirjastatud toetusotsust</w:t>
            </w:r>
          </w:p>
          <w:p w14:paraId="5BADE084" w14:textId="37785402" w:rsidR="00412A67" w:rsidRPr="00665C25" w:rsidRDefault="00270790" w:rsidP="00270790">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xml:space="preserve">Tulemus: 8 000 tonni CO₂ </w:t>
            </w:r>
            <w:proofErr w:type="spellStart"/>
            <w:r w:rsidRPr="00665C25">
              <w:rPr>
                <w:rFonts w:ascii="Times New Roman" w:eastAsia="Times New Roman" w:hAnsi="Times New Roman" w:cs="Times New Roman"/>
                <w:color w:val="333333"/>
                <w:sz w:val="24"/>
                <w:szCs w:val="24"/>
                <w:lang w:eastAsia="et-EE"/>
              </w:rPr>
              <w:t>ekv</w:t>
            </w:r>
            <w:proofErr w:type="spellEnd"/>
            <w:r w:rsidRPr="00665C25">
              <w:rPr>
                <w:rFonts w:ascii="Times New Roman" w:eastAsia="Times New Roman" w:hAnsi="Times New Roman" w:cs="Times New Roman"/>
                <w:color w:val="333333"/>
                <w:sz w:val="24"/>
                <w:szCs w:val="24"/>
                <w:lang w:eastAsia="et-EE"/>
              </w:rPr>
              <w:t xml:space="preserve"> vähendamist/aastas</w:t>
            </w:r>
          </w:p>
        </w:tc>
      </w:tr>
      <w:tr w:rsidR="00412A67" w:rsidRPr="00412A67" w14:paraId="46595D80"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180"/>
              <w:gridCol w:w="2735"/>
            </w:tblGrid>
            <w:tr w:rsidR="00412A67" w:rsidRPr="00412A67" w14:paraId="670082A1" w14:textId="77777777">
              <w:tc>
                <w:tcPr>
                  <w:tcW w:w="0" w:type="auto"/>
                  <w:hideMark/>
                </w:tcPr>
                <w:p w14:paraId="4743C0C1"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lastRenderedPageBreak/>
                    <w:t>4.</w:t>
                  </w:r>
                </w:p>
              </w:tc>
              <w:tc>
                <w:tcPr>
                  <w:tcW w:w="0" w:type="auto"/>
                  <w:hideMark/>
                </w:tcPr>
                <w:p w14:paraId="0D468F9F"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Tingimuste täitmise või tulemuste saavutamise tähtaeg</w:t>
                  </w:r>
                </w:p>
              </w:tc>
            </w:tr>
          </w:tbl>
          <w:p w14:paraId="19A0395A" w14:textId="77777777" w:rsidR="00412A67" w:rsidRPr="00412A67" w:rsidRDefault="00412A67" w:rsidP="00412A67">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32C4E386" w14:textId="1DB063AE" w:rsidR="00412A67" w:rsidRPr="00665C25" w:rsidRDefault="00412A67" w:rsidP="00412A67">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 </w:t>
            </w:r>
            <w:r w:rsidR="00732987" w:rsidRPr="00665C25">
              <w:rPr>
                <w:rFonts w:ascii="Times New Roman" w:eastAsia="Times New Roman" w:hAnsi="Times New Roman" w:cs="Times New Roman"/>
                <w:color w:val="333333"/>
                <w:sz w:val="24"/>
                <w:szCs w:val="24"/>
                <w:lang w:eastAsia="et-EE"/>
              </w:rPr>
              <w:t>31.12.2029</w:t>
            </w:r>
          </w:p>
        </w:tc>
      </w:tr>
      <w:tr w:rsidR="00412A67" w:rsidRPr="00412A67" w14:paraId="7C0F521C"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281"/>
              <w:gridCol w:w="2634"/>
            </w:tblGrid>
            <w:tr w:rsidR="00412A67" w:rsidRPr="00412A67" w14:paraId="14F599A8" w14:textId="77777777">
              <w:tc>
                <w:tcPr>
                  <w:tcW w:w="0" w:type="auto"/>
                  <w:hideMark/>
                </w:tcPr>
                <w:p w14:paraId="6D64DED3"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5.</w:t>
                  </w:r>
                </w:p>
              </w:tc>
              <w:tc>
                <w:tcPr>
                  <w:tcW w:w="0" w:type="auto"/>
                  <w:hideMark/>
                </w:tcPr>
                <w:p w14:paraId="51C530FF"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Näitaja määratlus</w:t>
                  </w:r>
                </w:p>
              </w:tc>
            </w:tr>
          </w:tbl>
          <w:p w14:paraId="2D146E8A" w14:textId="77777777" w:rsidR="00412A67" w:rsidRPr="00412A67" w:rsidRDefault="00412A67" w:rsidP="00412A67">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254C7450" w14:textId="1BFB3F84" w:rsidR="00E13106" w:rsidRPr="00665C25" w:rsidRDefault="00412A67" w:rsidP="00E13106">
            <w:pPr>
              <w:spacing w:before="120" w:after="0" w:line="312" w:lineRule="atLeast"/>
              <w:jc w:val="both"/>
              <w:rPr>
                <w:rFonts w:ascii="Times New Roman" w:eastAsia="Times New Roman" w:hAnsi="Times New Roman" w:cs="Times New Roman"/>
                <w:b/>
                <w:bCs/>
                <w:color w:val="333333"/>
                <w:sz w:val="24"/>
                <w:szCs w:val="24"/>
                <w:lang w:eastAsia="et-EE"/>
              </w:rPr>
            </w:pPr>
            <w:r w:rsidRPr="00665C25">
              <w:rPr>
                <w:rFonts w:ascii="Times New Roman" w:eastAsia="Times New Roman" w:hAnsi="Times New Roman" w:cs="Times New Roman"/>
                <w:color w:val="333333"/>
                <w:sz w:val="24"/>
                <w:szCs w:val="24"/>
                <w:lang w:eastAsia="et-EE"/>
              </w:rPr>
              <w:t> </w:t>
            </w:r>
            <w:r w:rsidR="00E13106" w:rsidRPr="00665C25">
              <w:rPr>
                <w:rFonts w:ascii="Times New Roman" w:eastAsia="Times New Roman" w:hAnsi="Times New Roman" w:cs="Times New Roman"/>
                <w:b/>
                <w:bCs/>
                <w:color w:val="333333"/>
                <w:sz w:val="24"/>
                <w:szCs w:val="24"/>
                <w:lang w:eastAsia="et-EE"/>
              </w:rPr>
              <w:t>EIS poolt allkirjastatud toetusotsused korterelamute renoveerimiseks:</w:t>
            </w:r>
          </w:p>
          <w:p w14:paraId="64885C6E" w14:textId="322F457B" w:rsidR="00E13106" w:rsidRPr="00665C25" w:rsidRDefault="00E13106" w:rsidP="00E13106">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Digitaalselt allkirjastatud toetusotsuste arv tervikliku renoveerimisprojektidele, mis on saanud positiivse toetusotsuse pärast taotlusvooru korraldamist ning mis vastavad nõutud energiatõhususe kriteeriumidele. Nende kriteeriumide hulka kuulub tervikliku renoveerimise puhul vähemalt energiatõhususklass C saavutamine ning muinsuskaitsealuste hoonete puhul vähemalt ühe energiatõhususklassi võrra paranemine.</w:t>
            </w:r>
          </w:p>
          <w:p w14:paraId="13671952" w14:textId="55ECB732" w:rsidR="00E13106" w:rsidRPr="00665C25" w:rsidRDefault="00E13106" w:rsidP="00E13106">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Allkirjastatud toetusotsus peab sisaldama projekti nime ja numbrit, otsuse kuupäeva, projekti kogumaksumust, toetuse summat ning toetuse saaja õigusi ja kohustusi. Toetusotsuse allkirjastab digitaalselt EIS esindaja. Tingimuse täitmise arvestuses kajastatakse ainult tervikliku renoveerimise projekte (osalised renoveerimised on välja jäetud).</w:t>
            </w:r>
          </w:p>
          <w:p w14:paraId="3D34D3F8" w14:textId="77777777" w:rsidR="00E13106" w:rsidRPr="00665C25" w:rsidRDefault="00E13106" w:rsidP="00E13106">
            <w:pPr>
              <w:spacing w:before="120" w:after="0" w:line="312" w:lineRule="atLeast"/>
              <w:jc w:val="both"/>
              <w:rPr>
                <w:rFonts w:ascii="Times New Roman" w:eastAsia="Times New Roman" w:hAnsi="Times New Roman" w:cs="Times New Roman"/>
                <w:color w:val="333333"/>
                <w:sz w:val="24"/>
                <w:szCs w:val="24"/>
                <w:lang w:eastAsia="et-EE"/>
              </w:rPr>
            </w:pPr>
          </w:p>
          <w:p w14:paraId="7543199B" w14:textId="77777777" w:rsidR="00E13106" w:rsidRPr="00665C25" w:rsidRDefault="00E13106" w:rsidP="00E13106">
            <w:pPr>
              <w:spacing w:before="120" w:after="0" w:line="312" w:lineRule="atLeast"/>
              <w:jc w:val="both"/>
              <w:rPr>
                <w:rFonts w:ascii="Times New Roman" w:eastAsia="Times New Roman" w:hAnsi="Times New Roman" w:cs="Times New Roman"/>
                <w:b/>
                <w:bCs/>
                <w:color w:val="333333"/>
                <w:sz w:val="24"/>
                <w:szCs w:val="24"/>
                <w:lang w:eastAsia="et-EE"/>
              </w:rPr>
            </w:pPr>
            <w:r w:rsidRPr="00665C25">
              <w:rPr>
                <w:rFonts w:ascii="Times New Roman" w:eastAsia="Times New Roman" w:hAnsi="Times New Roman" w:cs="Times New Roman"/>
                <w:b/>
                <w:bCs/>
                <w:color w:val="333333"/>
                <w:sz w:val="24"/>
                <w:szCs w:val="24"/>
                <w:lang w:eastAsia="et-EE"/>
              </w:rPr>
              <w:t>Hinnanguline kasvuhoonegaaside heitkoguste aastane vähenemine valminud projektides (ühine näitaja RCR29):</w:t>
            </w:r>
          </w:p>
          <w:p w14:paraId="2A3A3FB4" w14:textId="77777777" w:rsidR="00E13106" w:rsidRPr="00665C25" w:rsidRDefault="00E13106" w:rsidP="00E13106">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Eesmärki mõõdetakse terviklikult renoveeritud hoonete kasvuhoonegaaside (KHG) heitkoguste vähenemisena, lähtudes arvestuslikust energiamärgistest (EPC).</w:t>
            </w:r>
          </w:p>
          <w:p w14:paraId="17AAA18D" w14:textId="77777777" w:rsidR="00E13106" w:rsidRPr="00665C25" w:rsidRDefault="00E13106" w:rsidP="00E13106">
            <w:pPr>
              <w:spacing w:before="120" w:after="0" w:line="312" w:lineRule="atLeast"/>
              <w:jc w:val="both"/>
              <w:rPr>
                <w:rFonts w:ascii="Times New Roman" w:eastAsia="Times New Roman" w:hAnsi="Times New Roman" w:cs="Times New Roman"/>
                <w:color w:val="333333"/>
                <w:sz w:val="24"/>
                <w:szCs w:val="24"/>
                <w:lang w:eastAsia="et-EE"/>
              </w:rPr>
            </w:pPr>
            <w:r w:rsidRPr="00665C25">
              <w:rPr>
                <w:rFonts w:ascii="Times New Roman" w:eastAsia="Times New Roman" w:hAnsi="Times New Roman" w:cs="Times New Roman"/>
                <w:color w:val="333333"/>
                <w:sz w:val="24"/>
                <w:szCs w:val="24"/>
                <w:lang w:eastAsia="et-EE"/>
              </w:rPr>
              <w:t>Algtase viitab hoone hinnangulisele kasvuhoonegaaside heitkogusele enne renoveerimist. Hinnatakse, kas toetatavad tegevused on ellu viidud ning kas korteriühistud on esitanud kõik vajalikud dokumendid.</w:t>
            </w:r>
          </w:p>
          <w:p w14:paraId="03E179EE" w14:textId="1307DA15" w:rsidR="00412A67" w:rsidRPr="00665C25" w:rsidRDefault="00BE77FF" w:rsidP="00E13106">
            <w:pPr>
              <w:spacing w:before="120" w:after="0" w:line="312" w:lineRule="atLeast"/>
              <w:jc w:val="both"/>
              <w:rPr>
                <w:rFonts w:ascii="Times New Roman" w:eastAsia="Times New Roman" w:hAnsi="Times New Roman" w:cs="Times New Roman"/>
                <w:color w:val="333333"/>
                <w:sz w:val="24"/>
                <w:szCs w:val="24"/>
                <w:lang w:eastAsia="et-EE"/>
              </w:rPr>
            </w:pPr>
            <w:r>
              <w:rPr>
                <w:rFonts w:ascii="Times New Roman" w:eastAsia="Times New Roman" w:hAnsi="Times New Roman" w:cs="Times New Roman"/>
                <w:color w:val="333333"/>
                <w:sz w:val="24"/>
                <w:szCs w:val="24"/>
                <w:lang w:eastAsia="et-EE"/>
              </w:rPr>
              <w:t xml:space="preserve">Lõppväärtus </w:t>
            </w:r>
            <w:proofErr w:type="spellStart"/>
            <w:r w:rsidR="00E13106" w:rsidRPr="00665C25">
              <w:rPr>
                <w:rFonts w:ascii="Times New Roman" w:eastAsia="Times New Roman" w:hAnsi="Times New Roman" w:cs="Times New Roman"/>
                <w:color w:val="333333"/>
                <w:sz w:val="24"/>
                <w:szCs w:val="24"/>
                <w:lang w:eastAsia="et-EE"/>
              </w:rPr>
              <w:t>EIS-i</w:t>
            </w:r>
            <w:proofErr w:type="spellEnd"/>
            <w:r w:rsidR="00E13106" w:rsidRPr="00665C25">
              <w:rPr>
                <w:rFonts w:ascii="Times New Roman" w:eastAsia="Times New Roman" w:hAnsi="Times New Roman" w:cs="Times New Roman"/>
                <w:color w:val="333333"/>
                <w:sz w:val="24"/>
                <w:szCs w:val="24"/>
                <w:lang w:eastAsia="et-EE"/>
              </w:rPr>
              <w:t xml:space="preserve"> arvutustulemuste koostamise ja esitamise järel. Tulemuste saavutamise arvestuses kajastatakse ainult tervikliku renoveerimise projekte (va. osalised renoveerimised).</w:t>
            </w:r>
          </w:p>
        </w:tc>
      </w:tr>
      <w:tr w:rsidR="00412A67" w:rsidRPr="00412A67" w14:paraId="536E078E"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180"/>
              <w:gridCol w:w="2735"/>
            </w:tblGrid>
            <w:tr w:rsidR="00412A67" w:rsidRPr="00412A67" w14:paraId="32D0C801" w14:textId="77777777">
              <w:tc>
                <w:tcPr>
                  <w:tcW w:w="0" w:type="auto"/>
                  <w:hideMark/>
                </w:tcPr>
                <w:p w14:paraId="72CDF447"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6.</w:t>
                  </w:r>
                </w:p>
              </w:tc>
              <w:tc>
                <w:tcPr>
                  <w:tcW w:w="0" w:type="auto"/>
                  <w:hideMark/>
                </w:tcPr>
                <w:p w14:paraId="62214E96"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Komisjonipoolse hüvitamise aluseks olevate vajalike täidetavate tingimuste/saavutatavate tulemuste mõõtühik</w:t>
                  </w:r>
                </w:p>
              </w:tc>
            </w:tr>
          </w:tbl>
          <w:p w14:paraId="0E959D57" w14:textId="77777777" w:rsidR="00412A67" w:rsidRPr="00412A67" w:rsidRDefault="00412A67" w:rsidP="00412A67">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0890B771" w14:textId="77777777" w:rsidR="00412A67" w:rsidRPr="00665C25" w:rsidRDefault="00412A67" w:rsidP="00412A67">
            <w:pPr>
              <w:spacing w:before="120" w:after="0" w:line="312" w:lineRule="atLeast"/>
              <w:jc w:val="both"/>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7"/>
                <w:szCs w:val="27"/>
                <w:lang w:eastAsia="et-EE"/>
              </w:rPr>
              <w:t> </w:t>
            </w:r>
          </w:p>
          <w:p w14:paraId="2E5CA751" w14:textId="77777777" w:rsidR="008127D7" w:rsidRPr="00665C25" w:rsidRDefault="008127D7" w:rsidP="008127D7">
            <w:pPr>
              <w:rPr>
                <w:rFonts w:ascii="Times New Roman" w:eastAsia="Times New Roman" w:hAnsi="Times New Roman" w:cs="Times New Roman"/>
                <w:sz w:val="24"/>
                <w:szCs w:val="24"/>
                <w:lang w:eastAsia="et-EE"/>
              </w:rPr>
            </w:pPr>
            <w:r w:rsidRPr="00665C25">
              <w:rPr>
                <w:rFonts w:ascii="Times New Roman" w:eastAsia="Times New Roman" w:hAnsi="Times New Roman" w:cs="Times New Roman"/>
                <w:b/>
                <w:bCs/>
                <w:sz w:val="24"/>
                <w:szCs w:val="24"/>
                <w:lang w:eastAsia="et-EE"/>
              </w:rPr>
              <w:t>Tingimus:</w:t>
            </w:r>
            <w:r w:rsidRPr="00665C25">
              <w:rPr>
                <w:rFonts w:ascii="Times New Roman" w:eastAsia="Times New Roman" w:hAnsi="Times New Roman" w:cs="Times New Roman"/>
                <w:sz w:val="24"/>
                <w:szCs w:val="24"/>
                <w:lang w:eastAsia="et-EE"/>
              </w:rPr>
              <w:t xml:space="preserve"> Allkirjastatud toetusotsuste arv</w:t>
            </w:r>
          </w:p>
          <w:p w14:paraId="1CC1D751" w14:textId="338B9A2E" w:rsidR="008127D7" w:rsidRPr="008127D7" w:rsidRDefault="008127D7" w:rsidP="008127D7">
            <w:pPr>
              <w:rPr>
                <w:rFonts w:ascii="Times New Roman" w:eastAsia="Times New Roman" w:hAnsi="Times New Roman" w:cs="Times New Roman"/>
                <w:sz w:val="27"/>
                <w:szCs w:val="27"/>
                <w:lang w:eastAsia="et-EE"/>
              </w:rPr>
            </w:pPr>
            <w:r w:rsidRPr="00665C25">
              <w:rPr>
                <w:rFonts w:ascii="Times New Roman" w:eastAsia="Times New Roman" w:hAnsi="Times New Roman" w:cs="Times New Roman"/>
                <w:b/>
                <w:bCs/>
                <w:sz w:val="24"/>
                <w:szCs w:val="24"/>
                <w:lang w:eastAsia="et-EE"/>
              </w:rPr>
              <w:t>Tulemus:</w:t>
            </w:r>
            <w:r w:rsidRPr="00665C25">
              <w:rPr>
                <w:rFonts w:ascii="Times New Roman" w:eastAsia="Times New Roman" w:hAnsi="Times New Roman" w:cs="Times New Roman"/>
                <w:sz w:val="24"/>
                <w:szCs w:val="24"/>
                <w:lang w:eastAsia="et-EE"/>
              </w:rPr>
              <w:t xml:space="preserve"> Tonni CO₂ </w:t>
            </w:r>
            <w:proofErr w:type="spellStart"/>
            <w:r w:rsidRPr="00665C25">
              <w:rPr>
                <w:rFonts w:ascii="Times New Roman" w:eastAsia="Times New Roman" w:hAnsi="Times New Roman" w:cs="Times New Roman"/>
                <w:sz w:val="24"/>
                <w:szCs w:val="24"/>
                <w:lang w:eastAsia="et-EE"/>
              </w:rPr>
              <w:t>ekv</w:t>
            </w:r>
            <w:proofErr w:type="spellEnd"/>
            <w:r w:rsidRPr="00665C25">
              <w:rPr>
                <w:rFonts w:ascii="Times New Roman" w:eastAsia="Times New Roman" w:hAnsi="Times New Roman" w:cs="Times New Roman"/>
                <w:sz w:val="24"/>
                <w:szCs w:val="24"/>
                <w:lang w:eastAsia="et-EE"/>
              </w:rPr>
              <w:t>/aastas</w:t>
            </w:r>
          </w:p>
        </w:tc>
      </w:tr>
      <w:tr w:rsidR="00665C25" w:rsidRPr="00412A67" w14:paraId="441A11A5" w14:textId="77777777" w:rsidTr="12084DD8">
        <w:tc>
          <w:tcPr>
            <w:tcW w:w="0" w:type="auto"/>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180"/>
              <w:gridCol w:w="2735"/>
            </w:tblGrid>
            <w:tr w:rsidR="00412A67" w:rsidRPr="00412A67" w14:paraId="4ADAF7B6" w14:textId="77777777">
              <w:tc>
                <w:tcPr>
                  <w:tcW w:w="0" w:type="auto"/>
                  <w:hideMark/>
                </w:tcPr>
                <w:p w14:paraId="3F24B737"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7.</w:t>
                  </w:r>
                </w:p>
              </w:tc>
              <w:tc>
                <w:tcPr>
                  <w:tcW w:w="0" w:type="auto"/>
                  <w:hideMark/>
                </w:tcPr>
                <w:p w14:paraId="7E9590A5" w14:textId="77777777" w:rsidR="00412A67" w:rsidRPr="00412A67" w:rsidRDefault="00412A67" w:rsidP="00412A67">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 xml:space="preserve">Vahetulemused (kui kohaldatav), mille komisjon </w:t>
                  </w:r>
                  <w:r w:rsidRPr="00412A67">
                    <w:rPr>
                      <w:rFonts w:ascii="Times New Roman" w:eastAsia="Times New Roman" w:hAnsi="Times New Roman" w:cs="Times New Roman"/>
                      <w:sz w:val="24"/>
                      <w:szCs w:val="24"/>
                      <w:lang w:eastAsia="et-EE"/>
                    </w:rPr>
                    <w:lastRenderedPageBreak/>
                    <w:t>võtab hüvitamisel aluseks, ja hüvitamise ajakava</w:t>
                  </w:r>
                </w:p>
              </w:tc>
            </w:tr>
          </w:tbl>
          <w:p w14:paraId="4D5DDF00" w14:textId="77777777" w:rsidR="00412A67" w:rsidRPr="00412A67" w:rsidRDefault="00412A67" w:rsidP="00412A67">
            <w:pPr>
              <w:spacing w:after="0" w:line="240" w:lineRule="auto"/>
              <w:rPr>
                <w:rFonts w:ascii="Times New Roman" w:eastAsia="Times New Roman" w:hAnsi="Times New Roman" w:cs="Times New Roman"/>
                <w:color w:val="333333"/>
                <w:sz w:val="27"/>
                <w:szCs w:val="27"/>
                <w:lang w:eastAsia="et-EE"/>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2540F3B2" w14:textId="77777777"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lastRenderedPageBreak/>
              <w:t>Vahetulemused</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47D1AE55" w14:textId="77777777"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t>Kavandatud kuupäev</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5219D555" w14:textId="77777777" w:rsidR="00412A67" w:rsidRPr="00412A67" w:rsidRDefault="00412A67" w:rsidP="00412A67">
            <w:pPr>
              <w:spacing w:before="60" w:after="60" w:line="312" w:lineRule="atLeast"/>
              <w:rPr>
                <w:rFonts w:ascii="Times New Roman" w:eastAsia="Times New Roman" w:hAnsi="Times New Roman" w:cs="Times New Roman"/>
                <w:color w:val="333333"/>
                <w:sz w:val="24"/>
                <w:szCs w:val="24"/>
                <w:lang w:eastAsia="et-EE"/>
              </w:rPr>
            </w:pPr>
            <w:r w:rsidRPr="00412A67">
              <w:rPr>
                <w:rFonts w:ascii="Times New Roman" w:eastAsia="Times New Roman" w:hAnsi="Times New Roman" w:cs="Times New Roman"/>
                <w:color w:val="333333"/>
                <w:sz w:val="24"/>
                <w:szCs w:val="24"/>
                <w:lang w:eastAsia="et-EE"/>
              </w:rPr>
              <w:t>Summad (eurodes)</w:t>
            </w:r>
          </w:p>
        </w:tc>
      </w:tr>
      <w:tr w:rsidR="00B65AFB" w:rsidRPr="00412A67" w14:paraId="1E7E0092" w14:textId="77777777" w:rsidTr="12084DD8">
        <w:tc>
          <w:tcPr>
            <w:tcW w:w="0" w:type="auto"/>
            <w:vMerge/>
            <w:vAlign w:val="center"/>
          </w:tcPr>
          <w:p w14:paraId="779C56D1" w14:textId="77777777" w:rsidR="00284C0B" w:rsidRPr="00412A67" w:rsidRDefault="00284C0B" w:rsidP="00284C0B">
            <w:pPr>
              <w:spacing w:after="0" w:line="240" w:lineRule="auto"/>
              <w:rPr>
                <w:rFonts w:ascii="Times New Roman" w:eastAsia="Times New Roman" w:hAnsi="Times New Roman" w:cs="Times New Roman"/>
                <w:color w:val="333333"/>
                <w:sz w:val="27"/>
                <w:szCs w:val="27"/>
                <w:lang w:eastAsia="et-EE"/>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3BB9107" w14:textId="5515924C" w:rsidR="00284C0B" w:rsidRPr="00665C25" w:rsidRDefault="00284C0B" w:rsidP="00284C0B">
            <w:pPr>
              <w:spacing w:before="120" w:after="0" w:line="312" w:lineRule="atLeast"/>
              <w:jc w:val="both"/>
              <w:rPr>
                <w:rFonts w:ascii="Times New Roman" w:eastAsia="Times New Roman" w:hAnsi="Times New Roman" w:cs="Times New Roman"/>
                <w:color w:val="333333"/>
                <w:lang w:eastAsia="et-EE"/>
              </w:rPr>
            </w:pPr>
            <w:r w:rsidRPr="00665C25">
              <w:rPr>
                <w:rFonts w:ascii="Times New Roman" w:eastAsia="Times New Roman" w:hAnsi="Times New Roman" w:cs="Times New Roman"/>
                <w:color w:val="333333"/>
                <w:lang w:eastAsia="et-EE"/>
              </w:rPr>
              <w:t>Tingimus nr 1 = 250 allkirjastatud toetusotsust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DB79230" w14:textId="379A6139" w:rsidR="00284C0B" w:rsidRPr="00665C25" w:rsidRDefault="00284C0B" w:rsidP="00284C0B">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31.12.2025</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66FEA57" w14:textId="3890ABF6" w:rsidR="00284C0B" w:rsidRPr="00665C25" w:rsidRDefault="00284C0B" w:rsidP="00284C0B">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 xml:space="preserve">82 725 000 € </w:t>
            </w:r>
          </w:p>
        </w:tc>
      </w:tr>
      <w:tr w:rsidR="00B65AFB" w:rsidRPr="00412A67" w14:paraId="527FB3AD" w14:textId="77777777" w:rsidTr="12084DD8">
        <w:tc>
          <w:tcPr>
            <w:tcW w:w="0" w:type="auto"/>
            <w:vMerge/>
            <w:vAlign w:val="center"/>
          </w:tcPr>
          <w:p w14:paraId="62E8A945" w14:textId="77777777" w:rsidR="0097031B" w:rsidRPr="00412A67" w:rsidRDefault="0097031B" w:rsidP="0097031B">
            <w:pPr>
              <w:spacing w:after="0" w:line="240" w:lineRule="auto"/>
              <w:rPr>
                <w:rFonts w:ascii="Times New Roman" w:eastAsia="Times New Roman" w:hAnsi="Times New Roman" w:cs="Times New Roman"/>
                <w:color w:val="333333"/>
                <w:sz w:val="27"/>
                <w:szCs w:val="27"/>
                <w:lang w:eastAsia="et-EE"/>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12B299CE" w14:textId="38B8D76F" w:rsidR="0097031B" w:rsidRPr="00665C25" w:rsidRDefault="0097031B" w:rsidP="0097031B">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 xml:space="preserve">Tulemus nr 1 = 2 000 tonni CO₂ </w:t>
            </w:r>
            <w:proofErr w:type="spellStart"/>
            <w:r w:rsidRPr="00665C25">
              <w:rPr>
                <w:rFonts w:ascii="Times New Roman" w:hAnsi="Times New Roman" w:cs="Times New Roman"/>
              </w:rPr>
              <w:t>ekv</w:t>
            </w:r>
            <w:proofErr w:type="spellEnd"/>
            <w:r w:rsidR="00223C46" w:rsidRPr="00665C25">
              <w:rPr>
                <w:rFonts w:ascii="Times New Roman" w:hAnsi="Times New Roman" w:cs="Times New Roman"/>
              </w:rPr>
              <w:t xml:space="preserve"> vähendamist</w:t>
            </w:r>
            <w:r w:rsidRPr="00665C25">
              <w:rPr>
                <w:rFonts w:ascii="Times New Roman" w:hAnsi="Times New Roman" w:cs="Times New Roman"/>
              </w:rPr>
              <w:t>/aastas</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68C3303A" w14:textId="53A7A230" w:rsidR="0097031B" w:rsidRPr="00665C25" w:rsidRDefault="0097031B" w:rsidP="0097031B">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31.12.2026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231E0A59" w14:textId="6105F5D5" w:rsidR="0097031B" w:rsidRPr="00665C25" w:rsidRDefault="0097031B" w:rsidP="0097031B">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39 708 000 €</w:t>
            </w:r>
          </w:p>
        </w:tc>
      </w:tr>
      <w:tr w:rsidR="00B65AFB" w:rsidRPr="00412A67" w14:paraId="075D78D2" w14:textId="77777777" w:rsidTr="12084DD8">
        <w:tc>
          <w:tcPr>
            <w:tcW w:w="0" w:type="auto"/>
            <w:vMerge/>
            <w:vAlign w:val="center"/>
          </w:tcPr>
          <w:p w14:paraId="081CC84C" w14:textId="77777777" w:rsidR="00B65AFB" w:rsidRPr="00412A67" w:rsidRDefault="00B65AFB" w:rsidP="00B65AFB">
            <w:pPr>
              <w:spacing w:after="0" w:line="240" w:lineRule="auto"/>
              <w:rPr>
                <w:rFonts w:ascii="Times New Roman" w:eastAsia="Times New Roman" w:hAnsi="Times New Roman" w:cs="Times New Roman"/>
                <w:color w:val="333333"/>
                <w:sz w:val="27"/>
                <w:szCs w:val="27"/>
                <w:lang w:eastAsia="et-EE"/>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33CB3EC" w14:textId="74A37AE3" w:rsidR="00B65AFB" w:rsidRPr="00665C25" w:rsidRDefault="00B65AFB" w:rsidP="00B65AFB">
            <w:pPr>
              <w:spacing w:before="120" w:after="0" w:line="312" w:lineRule="atLeast"/>
              <w:jc w:val="both"/>
              <w:rPr>
                <w:rFonts w:ascii="Times New Roman" w:eastAsia="Times New Roman" w:hAnsi="Times New Roman" w:cs="Times New Roman"/>
                <w:color w:val="333333"/>
                <w:lang w:eastAsia="et-EE"/>
              </w:rPr>
            </w:pPr>
            <w:r w:rsidRPr="00665C25">
              <w:rPr>
                <w:rFonts w:ascii="Times New Roman" w:eastAsia="Times New Roman" w:hAnsi="Times New Roman" w:cs="Times New Roman"/>
                <w:color w:val="333333"/>
                <w:lang w:eastAsia="et-EE"/>
              </w:rPr>
              <w:t>Tingimus nr 2 = 500 allkirjastatud toetusotsust (kumulatiivselt)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ACF33EF" w14:textId="40767581" w:rsidR="00B65AFB" w:rsidRPr="00665C25" w:rsidRDefault="00B65AFB" w:rsidP="00B65AFB">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31.12.2027</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A083170" w14:textId="241EA48E" w:rsidR="00B65AFB" w:rsidRPr="00665C25" w:rsidRDefault="00B65AFB" w:rsidP="00B65AFB">
            <w:pPr>
              <w:spacing w:before="120" w:after="0" w:line="312" w:lineRule="atLeast"/>
              <w:jc w:val="both"/>
              <w:rPr>
                <w:rFonts w:ascii="Times New Roman" w:eastAsia="Times New Roman" w:hAnsi="Times New Roman" w:cs="Times New Roman"/>
                <w:color w:val="333333"/>
                <w:lang w:eastAsia="et-EE"/>
              </w:rPr>
            </w:pPr>
            <w:del w:id="18" w:author="Peep Bušin" w:date="2025-09-19T12:22:00Z" w16du:dateUtc="2025-09-19T09:22:00Z">
              <w:r w:rsidRPr="00665C25" w:rsidDel="003C3C3F">
                <w:rPr>
                  <w:rFonts w:ascii="Times New Roman" w:hAnsi="Times New Roman" w:cs="Times New Roman"/>
                </w:rPr>
                <w:delText>82 725 000</w:delText>
              </w:r>
            </w:del>
            <w:commentRangeStart w:id="19"/>
            <w:ins w:id="20" w:author="Peep Bušin" w:date="2025-09-19T12:22:00Z" w16du:dateUtc="2025-09-19T09:22:00Z">
              <w:r w:rsidR="003C3C3F">
                <w:rPr>
                  <w:rFonts w:ascii="Times New Roman" w:hAnsi="Times New Roman" w:cs="Times New Roman"/>
                </w:rPr>
                <w:t>79 788 070</w:t>
              </w:r>
            </w:ins>
            <w:r w:rsidRPr="00665C25">
              <w:rPr>
                <w:rFonts w:ascii="Times New Roman" w:hAnsi="Times New Roman" w:cs="Times New Roman"/>
              </w:rPr>
              <w:t xml:space="preserve"> </w:t>
            </w:r>
            <w:commentRangeEnd w:id="19"/>
            <w:r w:rsidR="00C267E2">
              <w:rPr>
                <w:rStyle w:val="Kommentaariviide"/>
              </w:rPr>
              <w:commentReference w:id="19"/>
            </w:r>
            <w:r w:rsidRPr="00665C25">
              <w:rPr>
                <w:rFonts w:ascii="Times New Roman" w:hAnsi="Times New Roman" w:cs="Times New Roman"/>
              </w:rPr>
              <w:t>€</w:t>
            </w:r>
          </w:p>
        </w:tc>
      </w:tr>
      <w:tr w:rsidR="00C42EF6" w:rsidRPr="00412A67" w14:paraId="6DBAE2CF" w14:textId="77777777" w:rsidTr="12084DD8">
        <w:tc>
          <w:tcPr>
            <w:tcW w:w="0" w:type="auto"/>
            <w:vMerge/>
            <w:vAlign w:val="center"/>
          </w:tcPr>
          <w:p w14:paraId="03343127" w14:textId="77777777" w:rsidR="00C42EF6" w:rsidRPr="00412A67" w:rsidRDefault="00C42EF6" w:rsidP="00C42EF6">
            <w:pPr>
              <w:spacing w:after="0" w:line="240" w:lineRule="auto"/>
              <w:rPr>
                <w:rFonts w:ascii="Times New Roman" w:eastAsia="Times New Roman" w:hAnsi="Times New Roman" w:cs="Times New Roman"/>
                <w:color w:val="333333"/>
                <w:sz w:val="27"/>
                <w:szCs w:val="27"/>
                <w:lang w:eastAsia="et-EE"/>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044E5B7F" w14:textId="64DD905C" w:rsidR="00C42EF6" w:rsidRPr="00665C25" w:rsidRDefault="00C42EF6" w:rsidP="00C42EF6">
            <w:pPr>
              <w:spacing w:before="120" w:after="0" w:line="312" w:lineRule="atLeast"/>
              <w:jc w:val="both"/>
              <w:rPr>
                <w:rFonts w:ascii="Times New Roman" w:eastAsia="Times New Roman" w:hAnsi="Times New Roman" w:cs="Times New Roman"/>
                <w:color w:val="333333"/>
                <w:lang w:eastAsia="et-EE"/>
              </w:rPr>
            </w:pPr>
            <w:r w:rsidRPr="00665C25">
              <w:rPr>
                <w:rFonts w:ascii="Times New Roman" w:eastAsia="Times New Roman" w:hAnsi="Times New Roman" w:cs="Times New Roman"/>
                <w:color w:val="333333"/>
                <w:lang w:eastAsia="et-EE"/>
              </w:rPr>
              <w:t xml:space="preserve">Tulemus nr 2 = 4 000 tonni CO₂ </w:t>
            </w:r>
            <w:proofErr w:type="spellStart"/>
            <w:r w:rsidRPr="00665C25">
              <w:rPr>
                <w:rFonts w:ascii="Times New Roman" w:eastAsia="Times New Roman" w:hAnsi="Times New Roman" w:cs="Times New Roman"/>
                <w:color w:val="333333"/>
                <w:lang w:eastAsia="et-EE"/>
              </w:rPr>
              <w:t>ekv</w:t>
            </w:r>
            <w:proofErr w:type="spellEnd"/>
            <w:r w:rsidR="00223C46" w:rsidRPr="00665C25">
              <w:rPr>
                <w:rFonts w:ascii="Times New Roman" w:eastAsia="Times New Roman" w:hAnsi="Times New Roman" w:cs="Times New Roman"/>
                <w:color w:val="333333"/>
                <w:lang w:eastAsia="et-EE"/>
              </w:rPr>
              <w:t xml:space="preserve"> vähendamist</w:t>
            </w:r>
            <w:r w:rsidRPr="00665C25">
              <w:rPr>
                <w:rFonts w:ascii="Times New Roman" w:eastAsia="Times New Roman" w:hAnsi="Times New Roman" w:cs="Times New Roman"/>
                <w:color w:val="333333"/>
                <w:lang w:eastAsia="et-EE"/>
              </w:rPr>
              <w:t>/aastas (kumulatiivselt)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4D18BEB3" w14:textId="5C69972B" w:rsidR="00C42EF6" w:rsidRPr="00665C25" w:rsidRDefault="00C42EF6" w:rsidP="00C42EF6">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31.12.2027</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tcPr>
          <w:p w14:paraId="59D93465" w14:textId="77777777" w:rsidR="00C42EF6" w:rsidRPr="00665C25" w:rsidRDefault="00C42EF6" w:rsidP="00C42EF6">
            <w:pPr>
              <w:spacing w:after="0" w:line="240" w:lineRule="auto"/>
              <w:jc w:val="center"/>
              <w:rPr>
                <w:rFonts w:ascii="Times New Roman" w:hAnsi="Times New Roman" w:cs="Times New Roman"/>
              </w:rPr>
            </w:pPr>
            <w:r w:rsidRPr="00665C25">
              <w:rPr>
                <w:rFonts w:ascii="Times New Roman" w:hAnsi="Times New Roman" w:cs="Times New Roman"/>
              </w:rPr>
              <w:t>39 708 000 €</w:t>
            </w:r>
          </w:p>
          <w:p w14:paraId="4958C643" w14:textId="77777777" w:rsidR="00C42EF6" w:rsidRPr="00665C25" w:rsidRDefault="00C42EF6" w:rsidP="00C42EF6">
            <w:pPr>
              <w:spacing w:before="120" w:after="0" w:line="312" w:lineRule="atLeast"/>
              <w:jc w:val="both"/>
              <w:rPr>
                <w:rFonts w:ascii="Times New Roman" w:eastAsia="Times New Roman" w:hAnsi="Times New Roman" w:cs="Times New Roman"/>
                <w:color w:val="333333"/>
                <w:lang w:eastAsia="et-EE"/>
              </w:rPr>
            </w:pPr>
          </w:p>
        </w:tc>
      </w:tr>
      <w:tr w:rsidR="007A6F51" w:rsidRPr="00412A67" w14:paraId="6C9D97B7" w14:textId="77777777" w:rsidTr="12084DD8">
        <w:tc>
          <w:tcPr>
            <w:tcW w:w="0" w:type="auto"/>
            <w:vMerge/>
            <w:vAlign w:val="center"/>
            <w:hideMark/>
          </w:tcPr>
          <w:p w14:paraId="3723B2C5" w14:textId="77777777" w:rsidR="007A6F51" w:rsidRPr="00412A67" w:rsidRDefault="007A6F51" w:rsidP="007A6F51">
            <w:pPr>
              <w:spacing w:after="0" w:line="240" w:lineRule="auto"/>
              <w:rPr>
                <w:rFonts w:ascii="Times New Roman" w:eastAsia="Times New Roman" w:hAnsi="Times New Roman" w:cs="Times New Roman"/>
                <w:color w:val="333333"/>
                <w:sz w:val="27"/>
                <w:szCs w:val="27"/>
                <w:lang w:eastAsia="et-EE"/>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6F8E0282" w14:textId="6BB02425" w:rsidR="007A6F51" w:rsidRPr="00665C25" w:rsidRDefault="007A6F51" w:rsidP="007A6F51">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 xml:space="preserve">Tulemus nr 3 = 6 000 tonni CO₂ </w:t>
            </w:r>
            <w:proofErr w:type="spellStart"/>
            <w:r w:rsidR="00223C46" w:rsidRPr="00665C25">
              <w:rPr>
                <w:rFonts w:ascii="Times New Roman" w:eastAsia="Times New Roman" w:hAnsi="Times New Roman" w:cs="Times New Roman"/>
                <w:color w:val="333333"/>
                <w:lang w:eastAsia="et-EE"/>
              </w:rPr>
              <w:t>ekv</w:t>
            </w:r>
            <w:proofErr w:type="spellEnd"/>
            <w:r w:rsidR="00223C46" w:rsidRPr="00665C25">
              <w:rPr>
                <w:rFonts w:ascii="Times New Roman" w:eastAsia="Times New Roman" w:hAnsi="Times New Roman" w:cs="Times New Roman"/>
                <w:color w:val="333333"/>
                <w:lang w:eastAsia="et-EE"/>
              </w:rPr>
              <w:t xml:space="preserve"> vähendamist/aastas (kumulatiivselt)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3603385A" w14:textId="098CD2FB" w:rsidR="007A6F51" w:rsidRPr="00665C25" w:rsidRDefault="007A6F51" w:rsidP="007A6F51">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31.12.2028</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3495A9BD" w14:textId="1A2FC853" w:rsidR="007A6F51" w:rsidRPr="00665C25" w:rsidRDefault="007A6F51" w:rsidP="007A6F51">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39 708 000 €</w:t>
            </w:r>
          </w:p>
        </w:tc>
      </w:tr>
      <w:tr w:rsidR="00223C46" w:rsidRPr="00412A67" w14:paraId="71D013D4" w14:textId="77777777" w:rsidTr="12084DD8">
        <w:tc>
          <w:tcPr>
            <w:tcW w:w="0" w:type="auto"/>
            <w:vMerge/>
            <w:vAlign w:val="center"/>
            <w:hideMark/>
          </w:tcPr>
          <w:p w14:paraId="74D2426F" w14:textId="77777777" w:rsidR="00223C46" w:rsidRPr="00412A67" w:rsidRDefault="00223C46" w:rsidP="00223C46">
            <w:pPr>
              <w:spacing w:after="0" w:line="240" w:lineRule="auto"/>
              <w:rPr>
                <w:rFonts w:ascii="Times New Roman" w:eastAsia="Times New Roman" w:hAnsi="Times New Roman" w:cs="Times New Roman"/>
                <w:color w:val="333333"/>
                <w:sz w:val="27"/>
                <w:szCs w:val="27"/>
                <w:lang w:eastAsia="et-EE"/>
              </w:rPr>
            </w:pP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414B9F60" w14:textId="259AEC4F" w:rsidR="00223C46" w:rsidRPr="00665C25" w:rsidRDefault="00223C46" w:rsidP="00223C46">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 xml:space="preserve">Tulemus nr 4 = 8 000 tonni CO₂ </w:t>
            </w:r>
            <w:proofErr w:type="spellStart"/>
            <w:r w:rsidRPr="00665C25">
              <w:rPr>
                <w:rFonts w:ascii="Times New Roman" w:eastAsia="Times New Roman" w:hAnsi="Times New Roman" w:cs="Times New Roman"/>
                <w:color w:val="333333"/>
                <w:lang w:eastAsia="et-EE"/>
              </w:rPr>
              <w:t>ekv</w:t>
            </w:r>
            <w:proofErr w:type="spellEnd"/>
            <w:r w:rsidRPr="00665C25">
              <w:rPr>
                <w:rFonts w:ascii="Times New Roman" w:eastAsia="Times New Roman" w:hAnsi="Times New Roman" w:cs="Times New Roman"/>
                <w:color w:val="333333"/>
                <w:lang w:eastAsia="et-EE"/>
              </w:rPr>
              <w:t xml:space="preserve"> vähendamist/aastas (kumulatiivselt)</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0D2DF3E1" w14:textId="35E756D7" w:rsidR="00223C46" w:rsidRPr="00665C25" w:rsidRDefault="00223C46" w:rsidP="00223C46">
            <w:pPr>
              <w:spacing w:before="120" w:after="0" w:line="312" w:lineRule="atLeast"/>
              <w:jc w:val="both"/>
              <w:rPr>
                <w:rFonts w:ascii="Times New Roman" w:eastAsia="Times New Roman" w:hAnsi="Times New Roman" w:cs="Times New Roman"/>
                <w:color w:val="333333"/>
                <w:lang w:eastAsia="et-EE"/>
              </w:rPr>
            </w:pPr>
            <w:r w:rsidRPr="00665C25">
              <w:rPr>
                <w:rFonts w:ascii="Times New Roman" w:hAnsi="Times New Roman" w:cs="Times New Roman"/>
              </w:rPr>
              <w:t>31.12.2029</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vAlign w:val="center"/>
            <w:hideMark/>
          </w:tcPr>
          <w:p w14:paraId="36F1B596" w14:textId="2945D2A2" w:rsidR="00223C46" w:rsidRPr="00665C25" w:rsidRDefault="00223C46" w:rsidP="003C3C3F">
            <w:pPr>
              <w:spacing w:before="120" w:after="0" w:line="312" w:lineRule="atLeast"/>
              <w:jc w:val="both"/>
              <w:rPr>
                <w:rFonts w:ascii="Times New Roman" w:eastAsia="Times New Roman" w:hAnsi="Times New Roman" w:cs="Times New Roman"/>
                <w:color w:val="333333"/>
                <w:lang w:eastAsia="et-EE"/>
              </w:rPr>
            </w:pPr>
            <w:commentRangeStart w:id="21"/>
            <w:del w:id="22" w:author="Peep Bušin" w:date="2025-09-19T12:21:00Z" w16du:dateUtc="2025-09-19T09:21:00Z">
              <w:r w:rsidRPr="00665C25" w:rsidDel="003C3C3F">
                <w:rPr>
                  <w:rFonts w:ascii="Times New Roman" w:hAnsi="Times New Roman" w:cs="Times New Roman"/>
                </w:rPr>
                <w:delText>46 326 000</w:delText>
              </w:r>
            </w:del>
            <w:ins w:id="23" w:author="Peep Bušin" w:date="2025-09-19T12:21:00Z" w16du:dateUtc="2025-09-19T09:21:00Z">
              <w:r w:rsidR="003C3C3F">
                <w:rPr>
                  <w:rFonts w:ascii="Times New Roman" w:hAnsi="Times New Roman" w:cs="Times New Roman"/>
                </w:rPr>
                <w:t>43 389 070</w:t>
              </w:r>
            </w:ins>
            <w:r w:rsidRPr="00665C25">
              <w:rPr>
                <w:rFonts w:ascii="Times New Roman" w:hAnsi="Times New Roman" w:cs="Times New Roman"/>
              </w:rPr>
              <w:t xml:space="preserve"> €</w:t>
            </w:r>
            <w:commentRangeEnd w:id="21"/>
            <w:r w:rsidR="002C1F55">
              <w:rPr>
                <w:rStyle w:val="Kommentaariviide"/>
              </w:rPr>
              <w:commentReference w:id="21"/>
            </w:r>
          </w:p>
        </w:tc>
      </w:tr>
      <w:tr w:rsidR="00223C46" w:rsidRPr="00412A67" w14:paraId="1B48B912"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180"/>
              <w:gridCol w:w="2735"/>
            </w:tblGrid>
            <w:tr w:rsidR="00223C46" w:rsidRPr="00412A67" w14:paraId="6F0689F2" w14:textId="77777777">
              <w:tc>
                <w:tcPr>
                  <w:tcW w:w="0" w:type="auto"/>
                  <w:hideMark/>
                </w:tcPr>
                <w:p w14:paraId="5695B223"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8.</w:t>
                  </w:r>
                </w:p>
              </w:tc>
              <w:tc>
                <w:tcPr>
                  <w:tcW w:w="0" w:type="auto"/>
                  <w:hideMark/>
                </w:tcPr>
                <w:p w14:paraId="47DFC7F3"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Kogusumma (sealhulgas liidu ja liikmesriigi rahastamine)</w:t>
                  </w:r>
                </w:p>
              </w:tc>
            </w:tr>
          </w:tbl>
          <w:p w14:paraId="68E6EC7E" w14:textId="77777777" w:rsidR="00223C46" w:rsidRPr="00412A67" w:rsidRDefault="00223C46" w:rsidP="00223C46">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7E0B870B" w14:textId="0A844CFC" w:rsidR="00223C46" w:rsidRPr="00412A67" w:rsidRDefault="00223C46" w:rsidP="00223C46">
            <w:pPr>
              <w:spacing w:before="120" w:after="0" w:line="312" w:lineRule="atLeast"/>
              <w:jc w:val="both"/>
              <w:rPr>
                <w:rFonts w:ascii="Times New Roman" w:eastAsia="Times New Roman" w:hAnsi="Times New Roman" w:cs="Times New Roman"/>
                <w:color w:val="333333"/>
                <w:sz w:val="27"/>
                <w:szCs w:val="27"/>
                <w:lang w:eastAsia="et-EE"/>
              </w:rPr>
            </w:pPr>
            <w:r w:rsidRPr="00412A67">
              <w:rPr>
                <w:rFonts w:ascii="Times New Roman" w:eastAsia="Times New Roman" w:hAnsi="Times New Roman" w:cs="Times New Roman"/>
                <w:color w:val="333333"/>
                <w:sz w:val="27"/>
                <w:szCs w:val="27"/>
                <w:lang w:eastAsia="et-EE"/>
              </w:rPr>
              <w:t> </w:t>
            </w:r>
            <w:r w:rsidR="00665C25" w:rsidRPr="00665C25">
              <w:rPr>
                <w:rFonts w:ascii="Times New Roman" w:eastAsia="Times New Roman" w:hAnsi="Times New Roman" w:cs="Times New Roman"/>
                <w:color w:val="333333"/>
                <w:sz w:val="24"/>
                <w:szCs w:val="24"/>
                <w:lang w:eastAsia="et-EE"/>
              </w:rPr>
              <w:t>EUR   8</w:t>
            </w:r>
            <w:ins w:id="24" w:author="Peep Bušin" w:date="2025-08-23T15:05:00Z" w16du:dateUtc="2025-08-23T12:05:00Z">
              <w:r w:rsidR="004628BD">
                <w:rPr>
                  <w:rFonts w:ascii="Times New Roman" w:eastAsia="Times New Roman" w:hAnsi="Times New Roman" w:cs="Times New Roman"/>
                  <w:color w:val="333333"/>
                  <w:sz w:val="24"/>
                  <w:szCs w:val="24"/>
                  <w:lang w:eastAsia="et-EE"/>
                </w:rPr>
                <w:t>12 565 350</w:t>
              </w:r>
            </w:ins>
            <w:del w:id="25" w:author="Peep Bušin" w:date="2025-08-23T15:05:00Z" w16du:dateUtc="2025-08-23T12:05:00Z">
              <w:r w:rsidR="00665C25" w:rsidRPr="00665C25" w:rsidDel="004628BD">
                <w:rPr>
                  <w:rFonts w:ascii="Times New Roman" w:eastAsia="Times New Roman" w:hAnsi="Times New Roman" w:cs="Times New Roman"/>
                  <w:color w:val="333333"/>
                  <w:sz w:val="24"/>
                  <w:szCs w:val="24"/>
                  <w:lang w:eastAsia="et-EE"/>
                </w:rPr>
                <w:delText>27 250</w:delText>
              </w:r>
              <w:r w:rsidR="002F6901" w:rsidDel="004628BD">
                <w:rPr>
                  <w:rFonts w:ascii="Times New Roman" w:eastAsia="Times New Roman" w:hAnsi="Times New Roman" w:cs="Times New Roman"/>
                  <w:color w:val="333333"/>
                  <w:sz w:val="24"/>
                  <w:szCs w:val="24"/>
                  <w:lang w:eastAsia="et-EE"/>
                </w:rPr>
                <w:delText> </w:delText>
              </w:r>
              <w:r w:rsidR="00665C25" w:rsidRPr="00665C25" w:rsidDel="004628BD">
                <w:rPr>
                  <w:rFonts w:ascii="Times New Roman" w:eastAsia="Times New Roman" w:hAnsi="Times New Roman" w:cs="Times New Roman"/>
                  <w:color w:val="333333"/>
                  <w:sz w:val="24"/>
                  <w:szCs w:val="24"/>
                  <w:lang w:eastAsia="et-EE"/>
                </w:rPr>
                <w:delText>000</w:delText>
              </w:r>
            </w:del>
            <w:r w:rsidR="002F6901">
              <w:rPr>
                <w:rFonts w:ascii="Times New Roman" w:eastAsia="Times New Roman" w:hAnsi="Times New Roman" w:cs="Times New Roman"/>
                <w:color w:val="333333"/>
                <w:sz w:val="24"/>
                <w:szCs w:val="24"/>
                <w:lang w:eastAsia="et-EE"/>
              </w:rPr>
              <w:t xml:space="preserve"> (sh </w:t>
            </w:r>
            <w:r w:rsidR="00A60185">
              <w:rPr>
                <w:rFonts w:ascii="Times New Roman" w:eastAsia="Times New Roman" w:hAnsi="Times New Roman" w:cs="Times New Roman"/>
                <w:color w:val="333333"/>
                <w:sz w:val="24"/>
                <w:szCs w:val="24"/>
                <w:lang w:eastAsia="et-EE"/>
              </w:rPr>
              <w:t xml:space="preserve">ERF </w:t>
            </w:r>
            <w:r w:rsidR="00A60185" w:rsidRPr="00A60185">
              <w:rPr>
                <w:rFonts w:ascii="Times New Roman" w:eastAsia="Times New Roman" w:hAnsi="Times New Roman" w:cs="Times New Roman"/>
                <w:color w:val="333333"/>
                <w:sz w:val="24"/>
                <w:szCs w:val="24"/>
                <w:lang w:eastAsia="et-EE"/>
              </w:rPr>
              <w:t>3</w:t>
            </w:r>
            <w:ins w:id="26" w:author="Peep Bušin" w:date="2025-08-23T15:03:00Z" w16du:dateUtc="2025-08-23T12:03:00Z">
              <w:r w:rsidR="004628BD">
                <w:rPr>
                  <w:rFonts w:ascii="Times New Roman" w:eastAsia="Times New Roman" w:hAnsi="Times New Roman" w:cs="Times New Roman"/>
                  <w:color w:val="333333"/>
                  <w:sz w:val="24"/>
                  <w:szCs w:val="24"/>
                  <w:lang w:eastAsia="et-EE"/>
                </w:rPr>
                <w:t>25 026 140</w:t>
              </w:r>
            </w:ins>
            <w:del w:id="27" w:author="Peep Bušin" w:date="2025-08-23T15:03:00Z" w16du:dateUtc="2025-08-23T12:03:00Z">
              <w:r w:rsidR="00A60185" w:rsidRPr="00A60185" w:rsidDel="004628BD">
                <w:rPr>
                  <w:rFonts w:ascii="Times New Roman" w:eastAsia="Times New Roman" w:hAnsi="Times New Roman" w:cs="Times New Roman"/>
                  <w:color w:val="333333"/>
                  <w:sz w:val="24"/>
                  <w:szCs w:val="24"/>
                  <w:lang w:eastAsia="et-EE"/>
                </w:rPr>
                <w:delText>30 900</w:delText>
              </w:r>
              <w:r w:rsidR="00A60185" w:rsidDel="004628BD">
                <w:rPr>
                  <w:rFonts w:ascii="Times New Roman" w:eastAsia="Times New Roman" w:hAnsi="Times New Roman" w:cs="Times New Roman"/>
                  <w:color w:val="333333"/>
                  <w:sz w:val="24"/>
                  <w:szCs w:val="24"/>
                  <w:lang w:eastAsia="et-EE"/>
                </w:rPr>
                <w:delText> </w:delText>
              </w:r>
              <w:r w:rsidR="00A60185" w:rsidRPr="00A60185" w:rsidDel="004628BD">
                <w:rPr>
                  <w:rFonts w:ascii="Times New Roman" w:eastAsia="Times New Roman" w:hAnsi="Times New Roman" w:cs="Times New Roman"/>
                  <w:color w:val="333333"/>
                  <w:sz w:val="24"/>
                  <w:szCs w:val="24"/>
                  <w:lang w:eastAsia="et-EE"/>
                </w:rPr>
                <w:delText>000</w:delText>
              </w:r>
            </w:del>
            <w:r w:rsidR="00A60185">
              <w:rPr>
                <w:rFonts w:ascii="Times New Roman" w:eastAsia="Times New Roman" w:hAnsi="Times New Roman" w:cs="Times New Roman"/>
                <w:color w:val="333333"/>
                <w:sz w:val="24"/>
                <w:szCs w:val="24"/>
                <w:lang w:eastAsia="et-EE"/>
              </w:rPr>
              <w:t xml:space="preserve"> EUR)</w:t>
            </w:r>
          </w:p>
        </w:tc>
      </w:tr>
      <w:tr w:rsidR="00223C46" w:rsidRPr="00412A67" w14:paraId="14E79672"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214"/>
              <w:gridCol w:w="2701"/>
            </w:tblGrid>
            <w:tr w:rsidR="00223C46" w:rsidRPr="00412A67" w14:paraId="745E6EE2" w14:textId="77777777" w:rsidTr="12084DD8">
              <w:trPr>
                <w:trHeight w:val="300"/>
              </w:trPr>
              <w:tc>
                <w:tcPr>
                  <w:tcW w:w="0" w:type="auto"/>
                  <w:hideMark/>
                </w:tcPr>
                <w:p w14:paraId="4FF0959F"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9.</w:t>
                  </w:r>
                </w:p>
              </w:tc>
              <w:tc>
                <w:tcPr>
                  <w:tcW w:w="0" w:type="auto"/>
                  <w:hideMark/>
                </w:tcPr>
                <w:p w14:paraId="5BA8C36F"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Kohandamismeetod(id)</w:t>
                  </w:r>
                </w:p>
              </w:tc>
            </w:tr>
          </w:tbl>
          <w:p w14:paraId="65D0D414" w14:textId="77777777" w:rsidR="00223C46" w:rsidRPr="00412A67" w:rsidRDefault="00223C46" w:rsidP="00223C46">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891335A" w14:textId="0AF65649" w:rsidR="00223C46" w:rsidRPr="002D58CA" w:rsidRDefault="00223C46" w:rsidP="12084DD8">
            <w:pPr>
              <w:spacing w:before="120" w:after="0" w:line="312" w:lineRule="atLeast"/>
              <w:jc w:val="center"/>
              <w:rPr>
                <w:rFonts w:ascii="Times New Roman" w:eastAsia="Times New Roman" w:hAnsi="Times New Roman" w:cs="Times New Roman"/>
                <w:color w:val="333333"/>
                <w:sz w:val="24"/>
                <w:szCs w:val="24"/>
                <w:lang w:eastAsia="et-EE"/>
              </w:rPr>
            </w:pPr>
            <w:r w:rsidRPr="12084DD8">
              <w:rPr>
                <w:rFonts w:ascii="Times New Roman" w:eastAsia="Times New Roman" w:hAnsi="Times New Roman" w:cs="Times New Roman"/>
                <w:color w:val="333333"/>
                <w:sz w:val="24"/>
                <w:szCs w:val="24"/>
                <w:lang w:eastAsia="et-EE"/>
              </w:rPr>
              <w:t> </w:t>
            </w:r>
          </w:p>
          <w:p w14:paraId="1764E666" w14:textId="46712B27" w:rsidR="00223C46" w:rsidRPr="002D58CA" w:rsidRDefault="20A9D2AB" w:rsidP="12084DD8">
            <w:pPr>
              <w:spacing w:before="120" w:after="0" w:line="312" w:lineRule="atLeast"/>
              <w:jc w:val="center"/>
              <w:rPr>
                <w:rFonts w:ascii="Times New Roman" w:eastAsia="Times New Roman" w:hAnsi="Times New Roman" w:cs="Times New Roman"/>
                <w:color w:val="333333"/>
                <w:sz w:val="24"/>
                <w:szCs w:val="24"/>
                <w:lang w:eastAsia="et-EE"/>
              </w:rPr>
            </w:pPr>
            <w:r w:rsidRPr="12084DD8">
              <w:rPr>
                <w:rFonts w:ascii="Times New Roman" w:eastAsia="Times New Roman" w:hAnsi="Times New Roman" w:cs="Times New Roman"/>
                <w:color w:val="333333"/>
                <w:sz w:val="24"/>
                <w:szCs w:val="24"/>
                <w:lang w:eastAsia="et-EE"/>
              </w:rPr>
              <w:t>No</w:t>
            </w:r>
          </w:p>
        </w:tc>
      </w:tr>
      <w:tr w:rsidR="00223C46" w:rsidRPr="00412A67" w14:paraId="23B128FD"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300"/>
              <w:gridCol w:w="2615"/>
            </w:tblGrid>
            <w:tr w:rsidR="00223C46" w:rsidRPr="00412A67" w14:paraId="19CA074C" w14:textId="77777777">
              <w:tc>
                <w:tcPr>
                  <w:tcW w:w="0" w:type="auto"/>
                  <w:hideMark/>
                </w:tcPr>
                <w:p w14:paraId="13836085"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10.</w:t>
                  </w:r>
                </w:p>
              </w:tc>
              <w:tc>
                <w:tcPr>
                  <w:tcW w:w="0" w:type="auto"/>
                  <w:hideMark/>
                </w:tcPr>
                <w:p w14:paraId="321A7E46"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Tulemuse saavutamise või tingimuse täitmise kontrollimine (ja kui on asjakohane, vahetulemused):</w:t>
                  </w:r>
                </w:p>
                <w:tbl>
                  <w:tblPr>
                    <w:tblW w:w="5000" w:type="pct"/>
                    <w:tblCellMar>
                      <w:left w:w="0" w:type="dxa"/>
                      <w:right w:w="0" w:type="dxa"/>
                    </w:tblCellMar>
                    <w:tblLook w:val="04A0" w:firstRow="1" w:lastRow="0" w:firstColumn="1" w:lastColumn="0" w:noHBand="0" w:noVBand="1"/>
                  </w:tblPr>
                  <w:tblGrid>
                    <w:gridCol w:w="240"/>
                    <w:gridCol w:w="2375"/>
                  </w:tblGrid>
                  <w:tr w:rsidR="00223C46" w:rsidRPr="00412A67" w14:paraId="6966A308" w14:textId="77777777">
                    <w:tc>
                      <w:tcPr>
                        <w:tcW w:w="0" w:type="auto"/>
                        <w:hideMark/>
                      </w:tcPr>
                      <w:p w14:paraId="3D6B007F"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w:t>
                        </w:r>
                      </w:p>
                    </w:tc>
                    <w:tc>
                      <w:tcPr>
                        <w:tcW w:w="0" w:type="auto"/>
                        <w:hideMark/>
                      </w:tcPr>
                      <w:p w14:paraId="4CFEE366"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kirjeldada, millist dokumenti / milliseid dokumente / millist süsteemi kasutatakse tulemuse saavutamise või tingimuse täitmise kontrollimiseks (ja kui asjakohane, iga vahetulemuse kontrollimiseks);</w:t>
                        </w:r>
                      </w:p>
                    </w:tc>
                  </w:tr>
                </w:tbl>
                <w:p w14:paraId="21896816" w14:textId="77777777" w:rsidR="00223C46" w:rsidRPr="00412A67" w:rsidRDefault="00223C46" w:rsidP="00223C46">
                  <w:pPr>
                    <w:spacing w:after="0" w:line="240" w:lineRule="auto"/>
                    <w:rPr>
                      <w:rFonts w:ascii="Times New Roman" w:eastAsia="Times New Roman" w:hAnsi="Times New Roman" w:cs="Times New Roman"/>
                      <w:vanish/>
                      <w:sz w:val="24"/>
                      <w:szCs w:val="24"/>
                      <w:lang w:eastAsia="et-EE"/>
                    </w:rPr>
                  </w:pPr>
                </w:p>
                <w:tbl>
                  <w:tblPr>
                    <w:tblW w:w="5000" w:type="pct"/>
                    <w:tblCellMar>
                      <w:left w:w="0" w:type="dxa"/>
                      <w:right w:w="0" w:type="dxa"/>
                    </w:tblCellMar>
                    <w:tblLook w:val="04A0" w:firstRow="1" w:lastRow="0" w:firstColumn="1" w:lastColumn="0" w:noHBand="0" w:noVBand="1"/>
                  </w:tblPr>
                  <w:tblGrid>
                    <w:gridCol w:w="240"/>
                    <w:gridCol w:w="2375"/>
                  </w:tblGrid>
                  <w:tr w:rsidR="00223C46" w:rsidRPr="00412A67" w14:paraId="44C9B8AC" w14:textId="77777777">
                    <w:tc>
                      <w:tcPr>
                        <w:tcW w:w="0" w:type="auto"/>
                        <w:hideMark/>
                      </w:tcPr>
                      <w:p w14:paraId="2F6AE956"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w:t>
                        </w:r>
                      </w:p>
                    </w:tc>
                    <w:tc>
                      <w:tcPr>
                        <w:tcW w:w="0" w:type="auto"/>
                        <w:hideMark/>
                      </w:tcPr>
                      <w:p w14:paraId="33865DD0"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kirjeldada, kuidas juhtimiskontrolle (sealhulgas kohapealseid kontrolle) tehakse ja kes neid teeb;</w:t>
                        </w:r>
                      </w:p>
                    </w:tc>
                  </w:tr>
                </w:tbl>
                <w:p w14:paraId="09BE7C99" w14:textId="77777777" w:rsidR="00223C46" w:rsidRPr="00412A67" w:rsidRDefault="00223C46" w:rsidP="00223C46">
                  <w:pPr>
                    <w:spacing w:after="0" w:line="240" w:lineRule="auto"/>
                    <w:rPr>
                      <w:rFonts w:ascii="Times New Roman" w:eastAsia="Times New Roman" w:hAnsi="Times New Roman" w:cs="Times New Roman"/>
                      <w:vanish/>
                      <w:sz w:val="24"/>
                      <w:szCs w:val="24"/>
                      <w:lang w:eastAsia="et-EE"/>
                    </w:rPr>
                  </w:pPr>
                </w:p>
                <w:tbl>
                  <w:tblPr>
                    <w:tblW w:w="5000" w:type="pct"/>
                    <w:tblCellMar>
                      <w:left w:w="0" w:type="dxa"/>
                      <w:right w:w="0" w:type="dxa"/>
                    </w:tblCellMar>
                    <w:tblLook w:val="04A0" w:firstRow="1" w:lastRow="0" w:firstColumn="1" w:lastColumn="0" w:noHBand="0" w:noVBand="1"/>
                  </w:tblPr>
                  <w:tblGrid>
                    <w:gridCol w:w="240"/>
                    <w:gridCol w:w="2375"/>
                  </w:tblGrid>
                  <w:tr w:rsidR="00223C46" w:rsidRPr="00412A67" w14:paraId="214D48EE" w14:textId="77777777">
                    <w:tc>
                      <w:tcPr>
                        <w:tcW w:w="0" w:type="auto"/>
                        <w:hideMark/>
                      </w:tcPr>
                      <w:p w14:paraId="6BBEB273"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w:t>
                        </w:r>
                      </w:p>
                    </w:tc>
                    <w:tc>
                      <w:tcPr>
                        <w:tcW w:w="0" w:type="auto"/>
                        <w:hideMark/>
                      </w:tcPr>
                      <w:p w14:paraId="0DD0E0D0"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 xml:space="preserve">kirjeldada, kuidas toimub asjakohaste </w:t>
                        </w:r>
                        <w:r w:rsidRPr="00412A67">
                          <w:rPr>
                            <w:rFonts w:ascii="Times New Roman" w:eastAsia="Times New Roman" w:hAnsi="Times New Roman" w:cs="Times New Roman"/>
                            <w:sz w:val="24"/>
                            <w:szCs w:val="24"/>
                            <w:lang w:eastAsia="et-EE"/>
                          </w:rPr>
                          <w:lastRenderedPageBreak/>
                          <w:t>andmete/dokumentide kogumine ja säilitamine.</w:t>
                        </w:r>
                      </w:p>
                    </w:tc>
                  </w:tr>
                </w:tbl>
                <w:p w14:paraId="2CF3A33C" w14:textId="77777777" w:rsidR="00223C46" w:rsidRPr="00412A67" w:rsidRDefault="00223C46" w:rsidP="00223C46">
                  <w:pPr>
                    <w:spacing w:after="0" w:line="240" w:lineRule="auto"/>
                    <w:rPr>
                      <w:rFonts w:ascii="Times New Roman" w:eastAsia="Times New Roman" w:hAnsi="Times New Roman" w:cs="Times New Roman"/>
                      <w:sz w:val="24"/>
                      <w:szCs w:val="24"/>
                      <w:lang w:eastAsia="et-EE"/>
                    </w:rPr>
                  </w:pPr>
                </w:p>
              </w:tc>
            </w:tr>
          </w:tbl>
          <w:p w14:paraId="7686A18F" w14:textId="77777777" w:rsidR="00223C46" w:rsidRPr="00412A67" w:rsidRDefault="00223C46" w:rsidP="00223C46">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064DD04D" w14:textId="0201CE26" w:rsidR="00E05CFB" w:rsidRPr="00E05CFB" w:rsidRDefault="00223C46" w:rsidP="00E05CFB">
            <w:pPr>
              <w:spacing w:before="120" w:after="0" w:line="312" w:lineRule="atLeast"/>
              <w:jc w:val="both"/>
              <w:rPr>
                <w:rFonts w:ascii="Times New Roman" w:eastAsia="Times New Roman" w:hAnsi="Times New Roman" w:cs="Times New Roman"/>
                <w:b/>
                <w:bCs/>
                <w:color w:val="333333"/>
                <w:sz w:val="24"/>
                <w:szCs w:val="24"/>
                <w:lang w:eastAsia="et-EE"/>
              </w:rPr>
            </w:pPr>
            <w:r w:rsidRPr="00E05CFB">
              <w:rPr>
                <w:rFonts w:ascii="Times New Roman" w:eastAsia="Times New Roman" w:hAnsi="Times New Roman" w:cs="Times New Roman"/>
                <w:color w:val="333333"/>
                <w:sz w:val="24"/>
                <w:szCs w:val="24"/>
                <w:lang w:eastAsia="et-EE"/>
              </w:rPr>
              <w:lastRenderedPageBreak/>
              <w:t> </w:t>
            </w:r>
            <w:r w:rsidR="00E05CFB" w:rsidRPr="00E05CFB">
              <w:rPr>
                <w:rFonts w:ascii="Times New Roman" w:eastAsia="Times New Roman" w:hAnsi="Times New Roman" w:cs="Times New Roman"/>
                <w:b/>
                <w:bCs/>
                <w:color w:val="333333"/>
                <w:sz w:val="24"/>
                <w:szCs w:val="24"/>
                <w:lang w:eastAsia="et-EE"/>
              </w:rPr>
              <w:t>Tingimus 1-2:</w:t>
            </w:r>
          </w:p>
          <w:p w14:paraId="723CC833" w14:textId="43BE215F"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Toetatavate projektide nimekirja saab välja võtta SFOS-st (Struktuurivahendite Seire</w:t>
            </w:r>
            <w:r w:rsidR="00B14874">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 xml:space="preserve"> ja Informatsiooni Süsteem). Iga projekti kohta on kättesaadav järgmine teave:</w:t>
            </w:r>
          </w:p>
          <w:p w14:paraId="20D94F81"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ab/>
              <w:t>korteriühistu nimi,</w:t>
            </w:r>
          </w:p>
          <w:p w14:paraId="4BCBCED2"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ab/>
              <w:t>selle registrikood ja aadress,</w:t>
            </w:r>
          </w:p>
          <w:p w14:paraId="64CA28A7"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ab/>
              <w:t>projekti nimi ja number,</w:t>
            </w:r>
          </w:p>
          <w:p w14:paraId="3A866AC1"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ab/>
              <w:t>toetusotsuse allkirjastamise kuupäev,</w:t>
            </w:r>
          </w:p>
          <w:p w14:paraId="51BA5105"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ab/>
              <w:t>projekti kogusumma ja toetuse suurus,</w:t>
            </w:r>
          </w:p>
          <w:p w14:paraId="73C2FDA9" w14:textId="35FF5158"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ab/>
              <w:t>teave energiatõhususe paranemise kohta (</w:t>
            </w:r>
            <w:del w:id="28" w:author="Kaisa Tähe - RAM" w:date="2025-11-07T16:02:00Z" w16du:dateUtc="2025-11-07T14:02:00Z">
              <w:r w:rsidRPr="00E05CFB" w:rsidDel="0011058F">
                <w:rPr>
                  <w:rFonts w:ascii="Times New Roman" w:eastAsia="Times New Roman" w:hAnsi="Times New Roman" w:cs="Times New Roman"/>
                  <w:color w:val="333333"/>
                  <w:sz w:val="24"/>
                  <w:szCs w:val="24"/>
                  <w:lang w:eastAsia="et-EE"/>
                </w:rPr>
                <w:delText xml:space="preserve">algne kasvuhoonegaaside heitkoguse </w:delText>
              </w:r>
            </w:del>
            <w:ins w:id="29" w:author="Kaisa Tähe - RAM" w:date="2025-11-07T16:02:00Z" w16du:dateUtc="2025-11-07T14:02:00Z">
              <w:r w:rsidR="0011058F">
                <w:rPr>
                  <w:rFonts w:ascii="Times New Roman" w:eastAsia="Times New Roman" w:hAnsi="Times New Roman" w:cs="Times New Roman"/>
                  <w:color w:val="333333"/>
                  <w:sz w:val="24"/>
                  <w:szCs w:val="24"/>
                  <w:lang w:eastAsia="et-EE"/>
                </w:rPr>
                <w:t>primaarenergia</w:t>
              </w:r>
              <w:r w:rsidR="00776BE8">
                <w:rPr>
                  <w:rFonts w:ascii="Times New Roman" w:eastAsia="Times New Roman" w:hAnsi="Times New Roman" w:cs="Times New Roman"/>
                  <w:color w:val="333333"/>
                  <w:sz w:val="24"/>
                  <w:szCs w:val="24"/>
                  <w:lang w:eastAsia="et-EE"/>
                </w:rPr>
                <w:t xml:space="preserve"> alg</w:t>
              </w:r>
            </w:ins>
            <w:r w:rsidRPr="00E05CFB">
              <w:rPr>
                <w:rFonts w:ascii="Times New Roman" w:eastAsia="Times New Roman" w:hAnsi="Times New Roman" w:cs="Times New Roman"/>
                <w:color w:val="333333"/>
                <w:sz w:val="24"/>
                <w:szCs w:val="24"/>
                <w:lang w:eastAsia="et-EE"/>
              </w:rPr>
              <w:t>väärtus ja sihtväärtus).</w:t>
            </w:r>
          </w:p>
          <w:p w14:paraId="44352C0D" w14:textId="679120B4"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Digitaalselt allkirjastatud toetusotsused (mis on salvestatud SFOS-i) saab audiitoritele esitada nende nõudmisel, kuna kõigi 500 otsuse esitamine oleks liiga koormav. Lisaks ei suuda enamik asjaosalisi lugeda või avada Eesti digitaalselt allkirjastatud dokumente.</w:t>
            </w:r>
          </w:p>
          <w:p w14:paraId="46E7C44A" w14:textId="77777777" w:rsidR="00E05CFB" w:rsidRPr="00E05CFB" w:rsidRDefault="00E05CFB" w:rsidP="00E05CFB">
            <w:pPr>
              <w:spacing w:before="120" w:after="0" w:line="312" w:lineRule="atLeast"/>
              <w:jc w:val="both"/>
              <w:rPr>
                <w:rFonts w:ascii="Times New Roman" w:eastAsia="Times New Roman" w:hAnsi="Times New Roman" w:cs="Times New Roman"/>
                <w:b/>
                <w:bCs/>
                <w:color w:val="333333"/>
                <w:sz w:val="24"/>
                <w:szCs w:val="24"/>
                <w:lang w:eastAsia="et-EE"/>
              </w:rPr>
            </w:pPr>
            <w:r w:rsidRPr="00E05CFB">
              <w:rPr>
                <w:rFonts w:ascii="Times New Roman" w:eastAsia="Times New Roman" w:hAnsi="Times New Roman" w:cs="Times New Roman"/>
                <w:b/>
                <w:bCs/>
                <w:color w:val="333333"/>
                <w:sz w:val="24"/>
                <w:szCs w:val="24"/>
                <w:lang w:eastAsia="et-EE"/>
              </w:rPr>
              <w:t>Tulemus 1-4:</w:t>
            </w:r>
          </w:p>
          <w:p w14:paraId="4462355B"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lastRenderedPageBreak/>
              <w:t>Eesmärki mõõdetakse terviklikult renoveeritud hoonete kasvuhoonegaaside (KHG) heitkoguste vähenemise põhjal, lähtudes arvestuslikest energiamärgistest (EPC). Energiamärgiste arvutamise metoodika on kehtestatud riikliku määrusega (https://www.riigiteataja.ee/akt/106052015002?leiaKehtiv).</w:t>
            </w:r>
          </w:p>
          <w:p w14:paraId="06A5C22C"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p>
          <w:p w14:paraId="2571083B" w14:textId="2FBC942F"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Algtasemeks on hoone hinnanguline kasvuhoonegaaside heitkogus enne renoveerimist. Saavutatud väärtus arv</w:t>
            </w:r>
            <w:r w:rsidR="0033141D">
              <w:rPr>
                <w:rFonts w:ascii="Times New Roman" w:eastAsia="Times New Roman" w:hAnsi="Times New Roman" w:cs="Times New Roman"/>
                <w:color w:val="333333"/>
                <w:sz w:val="24"/>
                <w:szCs w:val="24"/>
                <w:lang w:eastAsia="et-EE"/>
              </w:rPr>
              <w:t>u</w:t>
            </w:r>
            <w:r w:rsidRPr="00E05CFB">
              <w:rPr>
                <w:rFonts w:ascii="Times New Roman" w:eastAsia="Times New Roman" w:hAnsi="Times New Roman" w:cs="Times New Roman"/>
                <w:color w:val="333333"/>
                <w:sz w:val="24"/>
                <w:szCs w:val="24"/>
                <w:lang w:eastAsia="et-EE"/>
              </w:rPr>
              <w:t xml:space="preserve">tatakse valminud projektide kinnitatud tulemuste alusel. Lõpparuannete kontrollimisel hindab EIS, kas projekti tegevused on ellu viidud ja kas kõik vajalikud dokumendid on korteriühistute poolt esitatud, millele järgneb </w:t>
            </w:r>
            <w:proofErr w:type="spellStart"/>
            <w:r w:rsidRPr="00E05CFB">
              <w:rPr>
                <w:rFonts w:ascii="Times New Roman" w:eastAsia="Times New Roman" w:hAnsi="Times New Roman" w:cs="Times New Roman"/>
                <w:color w:val="333333"/>
                <w:sz w:val="24"/>
                <w:szCs w:val="24"/>
                <w:lang w:eastAsia="et-EE"/>
              </w:rPr>
              <w:t>EIS-i</w:t>
            </w:r>
            <w:proofErr w:type="spellEnd"/>
            <w:r w:rsidRPr="00E05CFB">
              <w:rPr>
                <w:rFonts w:ascii="Times New Roman" w:eastAsia="Times New Roman" w:hAnsi="Times New Roman" w:cs="Times New Roman"/>
                <w:color w:val="333333"/>
                <w:sz w:val="24"/>
                <w:szCs w:val="24"/>
                <w:lang w:eastAsia="et-EE"/>
              </w:rPr>
              <w:t xml:space="preserve"> arvutustulemuste väljastamine projektile.</w:t>
            </w:r>
          </w:p>
          <w:p w14:paraId="769BD580" w14:textId="00C7D56F"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EIS viib läbi ka riskipõhiseid kohapealseid kontrolle renoveerimistööde ajal ja pärast nende lõppu, saamaks kindluse, kas renoveerimistööd on tegelikult ellu viidud vastavalt toetusotsustele ja kas need vastavad projekti dokumentatsioonile.</w:t>
            </w:r>
          </w:p>
          <w:p w14:paraId="535A909A"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Tulemuste saavutamise tõendamiseks esitatakse lõpetatud projektide nimekiri (lõpparuanded on toetuse saajate poolt esitatud ja EIS on need SFOS-</w:t>
            </w:r>
            <w:proofErr w:type="spellStart"/>
            <w:r w:rsidRPr="00E05CFB">
              <w:rPr>
                <w:rFonts w:ascii="Times New Roman" w:eastAsia="Times New Roman" w:hAnsi="Times New Roman" w:cs="Times New Roman"/>
                <w:color w:val="333333"/>
                <w:sz w:val="24"/>
                <w:szCs w:val="24"/>
                <w:lang w:eastAsia="et-EE"/>
              </w:rPr>
              <w:t>is</w:t>
            </w:r>
            <w:proofErr w:type="spellEnd"/>
            <w:r w:rsidRPr="00E05CFB">
              <w:rPr>
                <w:rFonts w:ascii="Times New Roman" w:eastAsia="Times New Roman" w:hAnsi="Times New Roman" w:cs="Times New Roman"/>
                <w:color w:val="333333"/>
                <w:sz w:val="24"/>
                <w:szCs w:val="24"/>
                <w:lang w:eastAsia="et-EE"/>
              </w:rPr>
              <w:t xml:space="preserve"> kinnitanud), mis põhineb SFOS-i väljavõttel. Iga projekti kohta sisaldab teave järgmist:</w:t>
            </w:r>
          </w:p>
          <w:p w14:paraId="546A3C96" w14:textId="7595AE87" w:rsidR="00E05CFB" w:rsidRPr="001F59EC" w:rsidRDefault="00E05CFB" w:rsidP="001F59EC">
            <w:pPr>
              <w:pStyle w:val="Loendilik"/>
              <w:numPr>
                <w:ilvl w:val="0"/>
                <w:numId w:val="3"/>
              </w:numPr>
              <w:spacing w:before="120" w:after="0" w:line="312" w:lineRule="atLeast"/>
              <w:jc w:val="both"/>
              <w:rPr>
                <w:rFonts w:ascii="Times New Roman" w:eastAsia="Times New Roman" w:hAnsi="Times New Roman" w:cs="Times New Roman"/>
                <w:color w:val="333333"/>
                <w:sz w:val="24"/>
                <w:szCs w:val="24"/>
                <w:lang w:eastAsia="et-EE"/>
              </w:rPr>
            </w:pPr>
            <w:r w:rsidRPr="001F59EC">
              <w:rPr>
                <w:rFonts w:ascii="Times New Roman" w:eastAsia="Times New Roman" w:hAnsi="Times New Roman" w:cs="Times New Roman"/>
                <w:color w:val="333333"/>
                <w:sz w:val="24"/>
                <w:szCs w:val="24"/>
                <w:lang w:eastAsia="et-EE"/>
              </w:rPr>
              <w:t>korterite arv</w:t>
            </w:r>
          </w:p>
          <w:p w14:paraId="7AE27AA8" w14:textId="6761A5AB" w:rsidR="001F59EC" w:rsidRPr="001F59EC" w:rsidRDefault="00E05CFB" w:rsidP="001F59EC">
            <w:pPr>
              <w:pStyle w:val="Loendilik"/>
              <w:numPr>
                <w:ilvl w:val="0"/>
                <w:numId w:val="3"/>
              </w:numPr>
              <w:spacing w:before="120" w:after="0" w:line="312" w:lineRule="atLeast"/>
              <w:jc w:val="both"/>
              <w:rPr>
                <w:rFonts w:ascii="Times New Roman" w:eastAsia="Times New Roman" w:hAnsi="Times New Roman" w:cs="Times New Roman"/>
                <w:color w:val="333333"/>
                <w:sz w:val="24"/>
                <w:szCs w:val="24"/>
                <w:lang w:eastAsia="et-EE"/>
              </w:rPr>
            </w:pPr>
            <w:r w:rsidRPr="001F59EC">
              <w:rPr>
                <w:rFonts w:ascii="Times New Roman" w:eastAsia="Times New Roman" w:hAnsi="Times New Roman" w:cs="Times New Roman"/>
                <w:color w:val="333333"/>
                <w:sz w:val="24"/>
                <w:szCs w:val="24"/>
                <w:lang w:eastAsia="et-EE"/>
              </w:rPr>
              <w:t>renoveerimistööde valmimise kuupäev,</w:t>
            </w:r>
          </w:p>
          <w:p w14:paraId="2E6CD671" w14:textId="7700F5CC" w:rsidR="00E05CFB" w:rsidRPr="001F59EC" w:rsidRDefault="00E05CFB" w:rsidP="001F59EC">
            <w:pPr>
              <w:pStyle w:val="Loendilik"/>
              <w:numPr>
                <w:ilvl w:val="0"/>
                <w:numId w:val="3"/>
              </w:numPr>
              <w:spacing w:before="120" w:after="0" w:line="312" w:lineRule="atLeast"/>
              <w:jc w:val="both"/>
              <w:rPr>
                <w:rFonts w:ascii="Times New Roman" w:eastAsia="Times New Roman" w:hAnsi="Times New Roman" w:cs="Times New Roman"/>
                <w:color w:val="333333"/>
                <w:sz w:val="24"/>
                <w:szCs w:val="24"/>
                <w:lang w:eastAsia="et-EE"/>
              </w:rPr>
            </w:pPr>
            <w:r w:rsidRPr="001F59EC">
              <w:rPr>
                <w:rFonts w:ascii="Times New Roman" w:eastAsia="Times New Roman" w:hAnsi="Times New Roman" w:cs="Times New Roman"/>
                <w:color w:val="333333"/>
                <w:sz w:val="24"/>
                <w:szCs w:val="24"/>
                <w:lang w:eastAsia="et-EE"/>
              </w:rPr>
              <w:t>projekti panus tulemusnäitajasse, eelkõige hinnanguline aastane kasvuhoonegaaside heitkoguste vähenemine valminud projektides.</w:t>
            </w:r>
          </w:p>
          <w:p w14:paraId="2270D588" w14:textId="77777777" w:rsidR="001F59EC" w:rsidRDefault="001F59EC" w:rsidP="00E05CFB">
            <w:pPr>
              <w:spacing w:before="120" w:after="0" w:line="312" w:lineRule="atLeast"/>
              <w:jc w:val="both"/>
              <w:rPr>
                <w:rFonts w:ascii="Times New Roman" w:eastAsia="Times New Roman" w:hAnsi="Times New Roman" w:cs="Times New Roman"/>
                <w:b/>
                <w:bCs/>
                <w:color w:val="333333"/>
                <w:sz w:val="24"/>
                <w:szCs w:val="24"/>
                <w:lang w:eastAsia="et-EE"/>
              </w:rPr>
            </w:pPr>
          </w:p>
          <w:p w14:paraId="557F28E4" w14:textId="78A9090B"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1F59EC">
              <w:rPr>
                <w:rFonts w:ascii="Times New Roman" w:eastAsia="Times New Roman" w:hAnsi="Times New Roman" w:cs="Times New Roman"/>
                <w:b/>
                <w:bCs/>
                <w:color w:val="333333"/>
                <w:sz w:val="24"/>
                <w:szCs w:val="24"/>
                <w:lang w:eastAsia="et-EE"/>
              </w:rPr>
              <w:t>Riigi Tugiteenuste Keskus (RTK)</w:t>
            </w:r>
            <w:r w:rsidRPr="00E05CFB">
              <w:rPr>
                <w:rFonts w:ascii="Times New Roman" w:eastAsia="Times New Roman" w:hAnsi="Times New Roman" w:cs="Times New Roman"/>
                <w:color w:val="333333"/>
                <w:sz w:val="24"/>
                <w:szCs w:val="24"/>
                <w:lang w:eastAsia="et-EE"/>
              </w:rPr>
              <w:t xml:space="preserve"> tegutseb Euroopa Regionaalarengu Fondi (ERF) korraldusasutusena Eestis. RTK vastutab juhtimiskontrollide eest, et teha kindlaks, kuivõrd on täidetud sekkumise kontekstis Komisjoni poolt hüvitamise aluseks olevate tingimuste täitmine ja tulemuste saavutamine ning tagamaks, et tegevused oleksid kooskõlas kohaldatava õigusega. Läbi viiakse vaid haldus/dokumendi kontrolle, mis puudutavad vahetulemuste saavutamist (tingimuste täitmist ja tulemuste saavutamist), mis on aluseks maksekohustuse käivitamiseks.</w:t>
            </w:r>
          </w:p>
          <w:p w14:paraId="50875E67" w14:textId="641C7173" w:rsid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 xml:space="preserve">RTK tugineb </w:t>
            </w:r>
            <w:proofErr w:type="spellStart"/>
            <w:r w:rsidRPr="00E05CFB">
              <w:rPr>
                <w:rFonts w:ascii="Times New Roman" w:eastAsia="Times New Roman" w:hAnsi="Times New Roman" w:cs="Times New Roman"/>
                <w:color w:val="333333"/>
                <w:sz w:val="24"/>
                <w:szCs w:val="24"/>
                <w:lang w:eastAsia="et-EE"/>
              </w:rPr>
              <w:t>EIS-i</w:t>
            </w:r>
            <w:proofErr w:type="spellEnd"/>
            <w:r w:rsidRPr="00E05CFB">
              <w:rPr>
                <w:rFonts w:ascii="Times New Roman" w:eastAsia="Times New Roman" w:hAnsi="Times New Roman" w:cs="Times New Roman"/>
                <w:color w:val="333333"/>
                <w:sz w:val="24"/>
                <w:szCs w:val="24"/>
                <w:lang w:eastAsia="et-EE"/>
              </w:rPr>
              <w:t xml:space="preserve"> poolt teostatud kontrollidele, mis hõlmavad erinevaid aspekte, sealhulgas abikõlblikkuse, ja </w:t>
            </w:r>
            <w:r w:rsidRPr="00E05CFB">
              <w:rPr>
                <w:rFonts w:ascii="Times New Roman" w:eastAsia="Times New Roman" w:hAnsi="Times New Roman" w:cs="Times New Roman"/>
                <w:color w:val="333333"/>
                <w:sz w:val="24"/>
                <w:szCs w:val="24"/>
                <w:lang w:eastAsia="et-EE"/>
              </w:rPr>
              <w:lastRenderedPageBreak/>
              <w:t xml:space="preserve">vastavushindamist, sh vastavust energiatõhususe kriteeriumitele, toetatud tegevuste vastavust skeemi eesmärgile, saavutatud ja raporteeritud tulemuste õigsust jne. RTK kontrollib regulaarselt, kas </w:t>
            </w:r>
            <w:proofErr w:type="spellStart"/>
            <w:r w:rsidRPr="00E05CFB">
              <w:rPr>
                <w:rFonts w:ascii="Times New Roman" w:eastAsia="Times New Roman" w:hAnsi="Times New Roman" w:cs="Times New Roman"/>
                <w:color w:val="333333"/>
                <w:sz w:val="24"/>
                <w:szCs w:val="24"/>
                <w:lang w:eastAsia="et-EE"/>
              </w:rPr>
              <w:t>EIS-i</w:t>
            </w:r>
            <w:proofErr w:type="spellEnd"/>
            <w:r w:rsidRPr="00E05CFB">
              <w:rPr>
                <w:rFonts w:ascii="Times New Roman" w:eastAsia="Times New Roman" w:hAnsi="Times New Roman" w:cs="Times New Roman"/>
                <w:color w:val="333333"/>
                <w:sz w:val="24"/>
                <w:szCs w:val="24"/>
                <w:lang w:eastAsia="et-EE"/>
              </w:rPr>
              <w:t xml:space="preserve"> rakendatud kontrollimeetmed on piisavad, et tagada meetme korrektne elluviimine.</w:t>
            </w:r>
          </w:p>
          <w:p w14:paraId="05337495" w14:textId="77777777" w:rsidR="00C321D7" w:rsidRPr="00E05CFB" w:rsidRDefault="00C321D7" w:rsidP="00E05CFB">
            <w:pPr>
              <w:spacing w:before="120" w:after="0" w:line="312" w:lineRule="atLeast"/>
              <w:jc w:val="both"/>
              <w:rPr>
                <w:rFonts w:ascii="Times New Roman" w:eastAsia="Times New Roman" w:hAnsi="Times New Roman" w:cs="Times New Roman"/>
                <w:color w:val="333333"/>
                <w:sz w:val="24"/>
                <w:szCs w:val="24"/>
                <w:lang w:eastAsia="et-EE"/>
              </w:rPr>
            </w:pPr>
          </w:p>
          <w:p w14:paraId="743D771F" w14:textId="77777777" w:rsidR="00E05CFB" w:rsidRPr="00C321D7" w:rsidRDefault="00E05CFB" w:rsidP="00E05CFB">
            <w:pPr>
              <w:spacing w:before="120" w:after="0" w:line="312" w:lineRule="atLeast"/>
              <w:jc w:val="both"/>
              <w:rPr>
                <w:rFonts w:ascii="Times New Roman" w:eastAsia="Times New Roman" w:hAnsi="Times New Roman" w:cs="Times New Roman"/>
                <w:b/>
                <w:bCs/>
                <w:color w:val="333333"/>
                <w:sz w:val="24"/>
                <w:szCs w:val="24"/>
                <w:lang w:eastAsia="et-EE"/>
              </w:rPr>
            </w:pPr>
            <w:r w:rsidRPr="00C321D7">
              <w:rPr>
                <w:rFonts w:ascii="Times New Roman" w:eastAsia="Times New Roman" w:hAnsi="Times New Roman" w:cs="Times New Roman"/>
                <w:b/>
                <w:bCs/>
                <w:color w:val="333333"/>
                <w:sz w:val="24"/>
                <w:szCs w:val="24"/>
                <w:lang w:eastAsia="et-EE"/>
              </w:rPr>
              <w:t>Halduslikud ristkontrollid SFOS-</w:t>
            </w:r>
            <w:proofErr w:type="spellStart"/>
            <w:r w:rsidRPr="00C321D7">
              <w:rPr>
                <w:rFonts w:ascii="Times New Roman" w:eastAsia="Times New Roman" w:hAnsi="Times New Roman" w:cs="Times New Roman"/>
                <w:b/>
                <w:bCs/>
                <w:color w:val="333333"/>
                <w:sz w:val="24"/>
                <w:szCs w:val="24"/>
                <w:lang w:eastAsia="et-EE"/>
              </w:rPr>
              <w:t>is</w:t>
            </w:r>
            <w:proofErr w:type="spellEnd"/>
            <w:r w:rsidRPr="00C321D7">
              <w:rPr>
                <w:rFonts w:ascii="Times New Roman" w:eastAsia="Times New Roman" w:hAnsi="Times New Roman" w:cs="Times New Roman"/>
                <w:b/>
                <w:bCs/>
                <w:color w:val="333333"/>
                <w:sz w:val="24"/>
                <w:szCs w:val="24"/>
                <w:lang w:eastAsia="et-EE"/>
              </w:rPr>
              <w:t>:</w:t>
            </w:r>
          </w:p>
          <w:p w14:paraId="4001BD20" w14:textId="385A691F"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1. Taotluse etapis saab SFOS-</w:t>
            </w:r>
            <w:proofErr w:type="spellStart"/>
            <w:r w:rsidRPr="00E05CFB">
              <w:rPr>
                <w:rFonts w:ascii="Times New Roman" w:eastAsia="Times New Roman" w:hAnsi="Times New Roman" w:cs="Times New Roman"/>
                <w:color w:val="333333"/>
                <w:sz w:val="24"/>
                <w:szCs w:val="24"/>
                <w:lang w:eastAsia="et-EE"/>
              </w:rPr>
              <w:t>is</w:t>
            </w:r>
            <w:proofErr w:type="spellEnd"/>
            <w:r w:rsidRPr="00E05CFB">
              <w:rPr>
                <w:rFonts w:ascii="Times New Roman" w:eastAsia="Times New Roman" w:hAnsi="Times New Roman" w:cs="Times New Roman"/>
                <w:color w:val="333333"/>
                <w:sz w:val="24"/>
                <w:szCs w:val="24"/>
                <w:lang w:eastAsia="et-EE"/>
              </w:rPr>
              <w:t xml:space="preserve"> teha</w:t>
            </w:r>
            <w:r w:rsidR="00C321D7">
              <w:rPr>
                <w:rFonts w:ascii="Times New Roman" w:eastAsia="Times New Roman" w:hAnsi="Times New Roman" w:cs="Times New Roman"/>
                <w:color w:val="333333"/>
                <w:sz w:val="24"/>
                <w:szCs w:val="24"/>
                <w:lang w:eastAsia="et-EE"/>
              </w:rPr>
              <w:t xml:space="preserve"> </w:t>
            </w:r>
            <w:r w:rsidR="00C321D7" w:rsidRPr="00571DB4">
              <w:rPr>
                <w:rFonts w:ascii="Times New Roman" w:eastAsia="Times New Roman" w:hAnsi="Times New Roman" w:cs="Times New Roman"/>
                <w:b/>
                <w:bCs/>
                <w:color w:val="333333"/>
                <w:sz w:val="24"/>
                <w:szCs w:val="24"/>
                <w:lang w:eastAsia="et-EE"/>
              </w:rPr>
              <w:t>taotleja</w:t>
            </w:r>
            <w:r w:rsidRPr="00571DB4">
              <w:rPr>
                <w:rFonts w:ascii="Times New Roman" w:eastAsia="Times New Roman" w:hAnsi="Times New Roman" w:cs="Times New Roman"/>
                <w:b/>
                <w:bCs/>
                <w:color w:val="333333"/>
                <w:sz w:val="24"/>
                <w:szCs w:val="24"/>
                <w:lang w:eastAsia="et-EE"/>
              </w:rPr>
              <w:t xml:space="preserve"> ristkontrolli</w:t>
            </w:r>
            <w:r w:rsidRPr="00E05CFB">
              <w:rPr>
                <w:rFonts w:ascii="Times New Roman" w:eastAsia="Times New Roman" w:hAnsi="Times New Roman" w:cs="Times New Roman"/>
                <w:color w:val="333333"/>
                <w:sz w:val="24"/>
                <w:szCs w:val="24"/>
                <w:lang w:eastAsia="et-EE"/>
              </w:rPr>
              <w:t>, mis toob välja projektid, kus taotleja on kas peamine taotleja või partner. See sisaldab järgmist teavet: projekti number, nimi ja staatus, eelarve ja makstud toetuse summa, projekti algus- ja lõppkuupäev, meede ja tegevuste lühikirjeldus. Antud info põhjal saab menetleja otsustada, kas küsida projektijuhilt lisateavet võimalike kattuvate kulude või tegevuste kohta.</w:t>
            </w:r>
          </w:p>
          <w:p w14:paraId="1DC1512A"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Lisaks peab taotleja ka ise taotluses märkima, kas ta on varasemalt ellu viinud või taotlenud rahastust tegevustele, mis on antud projektiga sisuliselt seotud, sealhulgas võimalikud jätkutegevused.</w:t>
            </w:r>
          </w:p>
          <w:p w14:paraId="4938E75F"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p>
          <w:p w14:paraId="193465CF" w14:textId="4EA9ABCB" w:rsid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 xml:space="preserve">2. SFOS süsteem sisaldab </w:t>
            </w:r>
            <w:r w:rsidRPr="00AD3264">
              <w:rPr>
                <w:rFonts w:ascii="Times New Roman" w:eastAsia="Times New Roman" w:hAnsi="Times New Roman" w:cs="Times New Roman"/>
                <w:b/>
                <w:bCs/>
                <w:color w:val="333333"/>
                <w:sz w:val="24"/>
                <w:szCs w:val="24"/>
                <w:lang w:eastAsia="et-EE"/>
              </w:rPr>
              <w:t>halduslikke kontrolle</w:t>
            </w:r>
            <w:r w:rsidRPr="00E05CFB">
              <w:rPr>
                <w:rFonts w:ascii="Times New Roman" w:eastAsia="Times New Roman" w:hAnsi="Times New Roman" w:cs="Times New Roman"/>
                <w:color w:val="333333"/>
                <w:sz w:val="24"/>
                <w:szCs w:val="24"/>
                <w:lang w:eastAsia="et-EE"/>
              </w:rPr>
              <w:t xml:space="preserve">, et kontrollida ja tagada, et </w:t>
            </w:r>
            <w:proofErr w:type="spellStart"/>
            <w:r w:rsidRPr="00AD3264">
              <w:rPr>
                <w:rFonts w:ascii="Times New Roman" w:eastAsia="Times New Roman" w:hAnsi="Times New Roman" w:cs="Times New Roman"/>
                <w:b/>
                <w:bCs/>
                <w:color w:val="333333"/>
                <w:sz w:val="24"/>
                <w:szCs w:val="24"/>
                <w:lang w:eastAsia="et-EE"/>
              </w:rPr>
              <w:t>topeltrahastamist</w:t>
            </w:r>
            <w:proofErr w:type="spellEnd"/>
            <w:r w:rsidRPr="00AD3264">
              <w:rPr>
                <w:rFonts w:ascii="Times New Roman" w:eastAsia="Times New Roman" w:hAnsi="Times New Roman" w:cs="Times New Roman"/>
                <w:b/>
                <w:bCs/>
                <w:color w:val="333333"/>
                <w:sz w:val="24"/>
                <w:szCs w:val="24"/>
                <w:lang w:eastAsia="et-EE"/>
              </w:rPr>
              <w:t xml:space="preserve"> ei toimuks kuludokumentide tasandil</w:t>
            </w:r>
            <w:r w:rsidRPr="00E05CFB">
              <w:rPr>
                <w:rFonts w:ascii="Times New Roman" w:eastAsia="Times New Roman" w:hAnsi="Times New Roman" w:cs="Times New Roman"/>
                <w:color w:val="333333"/>
                <w:sz w:val="24"/>
                <w:szCs w:val="24"/>
                <w:lang w:eastAsia="et-EE"/>
              </w:rPr>
              <w:t>. Süsteem teostab</w:t>
            </w:r>
            <w:r w:rsidR="001C3F10">
              <w:rPr>
                <w:rFonts w:ascii="Times New Roman" w:eastAsia="Times New Roman" w:hAnsi="Times New Roman" w:cs="Times New Roman"/>
                <w:color w:val="333333"/>
                <w:sz w:val="24"/>
                <w:szCs w:val="24"/>
                <w:lang w:eastAsia="et-EE"/>
              </w:rPr>
              <w:t xml:space="preserve"> </w:t>
            </w:r>
            <w:r w:rsidR="001C3F10" w:rsidRPr="00E05CFB">
              <w:rPr>
                <w:rFonts w:ascii="Times New Roman" w:eastAsia="Times New Roman" w:hAnsi="Times New Roman" w:cs="Times New Roman"/>
                <w:color w:val="333333"/>
                <w:sz w:val="24"/>
                <w:szCs w:val="24"/>
                <w:lang w:eastAsia="et-EE"/>
              </w:rPr>
              <w:t>kuludokumente</w:t>
            </w:r>
            <w:r w:rsidRPr="00E05CFB">
              <w:rPr>
                <w:rFonts w:ascii="Times New Roman" w:eastAsia="Times New Roman" w:hAnsi="Times New Roman" w:cs="Times New Roman"/>
                <w:color w:val="333333"/>
                <w:sz w:val="24"/>
                <w:szCs w:val="24"/>
                <w:lang w:eastAsia="et-EE"/>
              </w:rPr>
              <w:t xml:space="preserve"> ristkontrolli erinevate rahastusprogrammide vahel. Näiteks ei saa algset kuluarve summat süsteemis muuta, tagades </w:t>
            </w:r>
            <w:proofErr w:type="spellStart"/>
            <w:r w:rsidRPr="00E05CFB">
              <w:rPr>
                <w:rFonts w:ascii="Times New Roman" w:eastAsia="Times New Roman" w:hAnsi="Times New Roman" w:cs="Times New Roman"/>
                <w:color w:val="333333"/>
                <w:sz w:val="24"/>
                <w:szCs w:val="24"/>
                <w:lang w:eastAsia="et-EE"/>
              </w:rPr>
              <w:t>topeltrahastamise</w:t>
            </w:r>
            <w:proofErr w:type="spellEnd"/>
            <w:r w:rsidRPr="00E05CFB">
              <w:rPr>
                <w:rFonts w:ascii="Times New Roman" w:eastAsia="Times New Roman" w:hAnsi="Times New Roman" w:cs="Times New Roman"/>
                <w:color w:val="333333"/>
                <w:sz w:val="24"/>
                <w:szCs w:val="24"/>
                <w:lang w:eastAsia="et-EE"/>
              </w:rPr>
              <w:t xml:space="preserve"> tuvastamise. Ainult abikõlblikku summat saab kohandada. Ristkontroll tehakse, tuginedes koguarve summale, arve kuupäevale ja väljastaja e-Äriregistri numbrile.</w:t>
            </w:r>
          </w:p>
          <w:p w14:paraId="406D454C" w14:textId="77777777" w:rsidR="00AD3264" w:rsidRPr="00E05CFB" w:rsidRDefault="00AD3264" w:rsidP="00E05CFB">
            <w:pPr>
              <w:spacing w:before="120" w:after="0" w:line="312" w:lineRule="atLeast"/>
              <w:jc w:val="both"/>
              <w:rPr>
                <w:rFonts w:ascii="Times New Roman" w:eastAsia="Times New Roman" w:hAnsi="Times New Roman" w:cs="Times New Roman"/>
                <w:color w:val="333333"/>
                <w:sz w:val="24"/>
                <w:szCs w:val="24"/>
                <w:lang w:eastAsia="et-EE"/>
              </w:rPr>
            </w:pPr>
          </w:p>
          <w:p w14:paraId="0A32676E"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 xml:space="preserve">3. </w:t>
            </w:r>
            <w:r w:rsidRPr="00AD3264">
              <w:rPr>
                <w:rFonts w:ascii="Times New Roman" w:eastAsia="Times New Roman" w:hAnsi="Times New Roman" w:cs="Times New Roman"/>
                <w:b/>
                <w:bCs/>
                <w:color w:val="333333"/>
                <w:sz w:val="24"/>
                <w:szCs w:val="24"/>
                <w:lang w:eastAsia="et-EE"/>
              </w:rPr>
              <w:t>Projekti unikaalsuse kontroll</w:t>
            </w:r>
            <w:r w:rsidRPr="00E05CFB">
              <w:rPr>
                <w:rFonts w:ascii="Times New Roman" w:eastAsia="Times New Roman" w:hAnsi="Times New Roman" w:cs="Times New Roman"/>
                <w:color w:val="333333"/>
                <w:sz w:val="24"/>
                <w:szCs w:val="24"/>
                <w:lang w:eastAsia="et-EE"/>
              </w:rPr>
              <w:t>: Igal korteriühistul on unikaalne äriregistri number.</w:t>
            </w:r>
          </w:p>
          <w:p w14:paraId="5C40D5FC" w14:textId="41FBCEED"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Iga toetust saav korterelamu on tuvastatav ka unikaalse ehitusregistri koodi või vajadusel kinnistusregistri koodi alusel. See tagab, et sama kinnistu ei saa mitmest allikast toetust samale eesmärgile.</w:t>
            </w:r>
          </w:p>
          <w:p w14:paraId="3E5E0DE5"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 xml:space="preserve">Eelpool toodud meetmed aitavad tõhusalt vähendada </w:t>
            </w:r>
            <w:proofErr w:type="spellStart"/>
            <w:r w:rsidRPr="00E05CFB">
              <w:rPr>
                <w:rFonts w:ascii="Times New Roman" w:eastAsia="Times New Roman" w:hAnsi="Times New Roman" w:cs="Times New Roman"/>
                <w:color w:val="333333"/>
                <w:sz w:val="24"/>
                <w:szCs w:val="24"/>
                <w:lang w:eastAsia="et-EE"/>
              </w:rPr>
              <w:t>topeltrahastamise</w:t>
            </w:r>
            <w:proofErr w:type="spellEnd"/>
            <w:r w:rsidRPr="00E05CFB">
              <w:rPr>
                <w:rFonts w:ascii="Times New Roman" w:eastAsia="Times New Roman" w:hAnsi="Times New Roman" w:cs="Times New Roman"/>
                <w:color w:val="333333"/>
                <w:sz w:val="24"/>
                <w:szCs w:val="24"/>
                <w:lang w:eastAsia="et-EE"/>
              </w:rPr>
              <w:t xml:space="preserve"> riski.</w:t>
            </w:r>
          </w:p>
          <w:p w14:paraId="770E6581"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p>
          <w:p w14:paraId="7E58F7E7" w14:textId="77777777" w:rsidR="00E05CFB" w:rsidRPr="00AD3264" w:rsidRDefault="00E05CFB" w:rsidP="00E05CFB">
            <w:pPr>
              <w:spacing w:before="120" w:after="0" w:line="312" w:lineRule="atLeast"/>
              <w:jc w:val="both"/>
              <w:rPr>
                <w:rFonts w:ascii="Times New Roman" w:eastAsia="Times New Roman" w:hAnsi="Times New Roman" w:cs="Times New Roman"/>
                <w:b/>
                <w:bCs/>
                <w:color w:val="333333"/>
                <w:sz w:val="24"/>
                <w:szCs w:val="24"/>
                <w:lang w:eastAsia="et-EE"/>
              </w:rPr>
            </w:pPr>
            <w:r w:rsidRPr="00AD3264">
              <w:rPr>
                <w:rFonts w:ascii="Times New Roman" w:eastAsia="Times New Roman" w:hAnsi="Times New Roman" w:cs="Times New Roman"/>
                <w:b/>
                <w:bCs/>
                <w:color w:val="333333"/>
                <w:sz w:val="24"/>
                <w:szCs w:val="24"/>
                <w:lang w:eastAsia="et-EE"/>
              </w:rPr>
              <w:t>Riigihangete ja riigiabi nõuete järgimise tagamiseks rakendatavad meetmed:</w:t>
            </w:r>
          </w:p>
          <w:p w14:paraId="362B4471"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lastRenderedPageBreak/>
              <w:t>•</w:t>
            </w:r>
            <w:r w:rsidRPr="00E05CFB">
              <w:rPr>
                <w:rFonts w:ascii="Times New Roman" w:eastAsia="Times New Roman" w:hAnsi="Times New Roman" w:cs="Times New Roman"/>
                <w:color w:val="333333"/>
                <w:sz w:val="24"/>
                <w:szCs w:val="24"/>
                <w:lang w:eastAsia="et-EE"/>
              </w:rPr>
              <w:tab/>
              <w:t>Kõik hankeprotseduurid järgivad EL-i ja riiklikke õigusakte, tagades läbipaistvuse, võrdse kohtlemise ja proportsionaalsuse.</w:t>
            </w:r>
          </w:p>
          <w:p w14:paraId="13E31F44" w14:textId="431E9E70"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w:t>
            </w:r>
            <w:r w:rsidRPr="00E05CFB">
              <w:rPr>
                <w:rFonts w:ascii="Times New Roman" w:eastAsia="Times New Roman" w:hAnsi="Times New Roman" w:cs="Times New Roman"/>
                <w:color w:val="333333"/>
                <w:sz w:val="24"/>
                <w:szCs w:val="24"/>
                <w:lang w:eastAsia="et-EE"/>
              </w:rPr>
              <w:tab/>
              <w:t>Korteriühistud ei ole kohustatud järgima riigihangete seadust, kuid nende ostuprotsess viiakse läbi avaliku riigihangete registri kaudu (täiendavad selgitused hankeprotsessi kohta on esitatud lisas).</w:t>
            </w:r>
          </w:p>
          <w:p w14:paraId="0B332323" w14:textId="77777777" w:rsidR="00E05CFB" w:rsidRPr="00E05CFB" w:rsidRDefault="00E05CFB" w:rsidP="00E05CFB">
            <w:pPr>
              <w:spacing w:before="120" w:after="0" w:line="312" w:lineRule="atLeast"/>
              <w:jc w:val="both"/>
              <w:rPr>
                <w:rFonts w:ascii="Times New Roman" w:eastAsia="Times New Roman" w:hAnsi="Times New Roman" w:cs="Times New Roman"/>
                <w:color w:val="333333"/>
                <w:sz w:val="24"/>
                <w:szCs w:val="24"/>
                <w:lang w:eastAsia="et-EE"/>
              </w:rPr>
            </w:pPr>
            <w:r w:rsidRPr="00E05CFB">
              <w:rPr>
                <w:rFonts w:ascii="Times New Roman" w:eastAsia="Times New Roman" w:hAnsi="Times New Roman" w:cs="Times New Roman"/>
                <w:color w:val="333333"/>
                <w:sz w:val="24"/>
                <w:szCs w:val="24"/>
                <w:lang w:eastAsia="et-EE"/>
              </w:rPr>
              <w:t>Projektide puhul hinnatakse riigiabi mõju, kui taotlejaks on kohalik omavalitsus, ning antud riigiabi kohta tehakse sissekanne riigiabi registrisse.</w:t>
            </w:r>
          </w:p>
          <w:p w14:paraId="25F0D892" w14:textId="43D7A85E" w:rsidR="00223C46" w:rsidRPr="00E05CFB" w:rsidRDefault="00223C46" w:rsidP="00223C46">
            <w:pPr>
              <w:spacing w:before="120" w:after="0" w:line="312" w:lineRule="atLeast"/>
              <w:jc w:val="both"/>
              <w:rPr>
                <w:rFonts w:ascii="Times New Roman" w:eastAsia="Times New Roman" w:hAnsi="Times New Roman" w:cs="Times New Roman"/>
                <w:color w:val="333333"/>
                <w:sz w:val="24"/>
                <w:szCs w:val="24"/>
                <w:lang w:eastAsia="et-EE"/>
              </w:rPr>
            </w:pPr>
          </w:p>
        </w:tc>
      </w:tr>
      <w:tr w:rsidR="00223C46" w:rsidRPr="00412A67" w14:paraId="3B979F17"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300"/>
              <w:gridCol w:w="2615"/>
            </w:tblGrid>
            <w:tr w:rsidR="00223C46" w:rsidRPr="00412A67" w14:paraId="092852AF" w14:textId="77777777">
              <w:tc>
                <w:tcPr>
                  <w:tcW w:w="0" w:type="auto"/>
                  <w:hideMark/>
                </w:tcPr>
                <w:p w14:paraId="5E7E447B"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lastRenderedPageBreak/>
                    <w:t>11.</w:t>
                  </w:r>
                </w:p>
              </w:tc>
              <w:tc>
                <w:tcPr>
                  <w:tcW w:w="0" w:type="auto"/>
                  <w:hideMark/>
                </w:tcPr>
                <w:p w14:paraId="2D1602F8"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Kuludega sidumata rahastamise vormis antavate toetuste kasutamine</w:t>
                  </w:r>
                </w:p>
                <w:p w14:paraId="407CA73B"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Kas liikmesriik annab toetusesaajatele toetust kuludega sidumata rahastamise kujul? [JAH/EI]</w:t>
                  </w:r>
                </w:p>
              </w:tc>
            </w:tr>
          </w:tbl>
          <w:p w14:paraId="6AF8CBA7" w14:textId="77777777" w:rsidR="00223C46" w:rsidRPr="00412A67" w:rsidRDefault="00223C46" w:rsidP="00223C46">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65A9BBD4" w14:textId="76307CA1" w:rsidR="00223C46" w:rsidRPr="00412A67" w:rsidRDefault="00223C46" w:rsidP="00223C46">
            <w:pPr>
              <w:spacing w:before="120" w:after="0" w:line="312" w:lineRule="atLeast"/>
              <w:jc w:val="both"/>
              <w:rPr>
                <w:rFonts w:ascii="Times New Roman" w:eastAsia="Times New Roman" w:hAnsi="Times New Roman" w:cs="Times New Roman"/>
                <w:color w:val="333333"/>
                <w:sz w:val="27"/>
                <w:szCs w:val="27"/>
                <w:lang w:eastAsia="et-EE"/>
              </w:rPr>
            </w:pPr>
            <w:r w:rsidRPr="00DD6787">
              <w:rPr>
                <w:rFonts w:ascii="Times New Roman" w:eastAsia="Times New Roman" w:hAnsi="Times New Roman" w:cs="Times New Roman"/>
                <w:color w:val="333333"/>
                <w:sz w:val="24"/>
                <w:szCs w:val="24"/>
                <w:lang w:eastAsia="et-EE"/>
              </w:rPr>
              <w:t> </w:t>
            </w:r>
            <w:r w:rsidR="00DD6787" w:rsidRPr="00DD6787">
              <w:rPr>
                <w:rFonts w:ascii="Times New Roman" w:eastAsia="Times New Roman" w:hAnsi="Times New Roman" w:cs="Times New Roman"/>
                <w:color w:val="333333"/>
                <w:sz w:val="24"/>
                <w:szCs w:val="24"/>
                <w:lang w:eastAsia="et-EE"/>
              </w:rPr>
              <w:t>JAH</w:t>
            </w:r>
          </w:p>
        </w:tc>
      </w:tr>
      <w:tr w:rsidR="00223C46" w:rsidRPr="00412A67" w14:paraId="72BAC1AF" w14:textId="77777777" w:rsidTr="12084DD8">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tbl>
            <w:tblPr>
              <w:tblW w:w="5000" w:type="pct"/>
              <w:tblCellMar>
                <w:left w:w="0" w:type="dxa"/>
                <w:right w:w="0" w:type="dxa"/>
              </w:tblCellMar>
              <w:tblLook w:val="04A0" w:firstRow="1" w:lastRow="0" w:firstColumn="1" w:lastColumn="0" w:noHBand="0" w:noVBand="1"/>
            </w:tblPr>
            <w:tblGrid>
              <w:gridCol w:w="300"/>
              <w:gridCol w:w="2615"/>
            </w:tblGrid>
            <w:tr w:rsidR="00223C46" w:rsidRPr="00412A67" w14:paraId="6683BA5C" w14:textId="77777777">
              <w:tc>
                <w:tcPr>
                  <w:tcW w:w="0" w:type="auto"/>
                  <w:hideMark/>
                </w:tcPr>
                <w:p w14:paraId="42BEFE7C"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12.</w:t>
                  </w:r>
                </w:p>
              </w:tc>
              <w:tc>
                <w:tcPr>
                  <w:tcW w:w="0" w:type="auto"/>
                  <w:hideMark/>
                </w:tcPr>
                <w:p w14:paraId="3435BFAD"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Kontrolljälje tagamise kord</w:t>
                  </w:r>
                </w:p>
                <w:p w14:paraId="0D072784" w14:textId="77777777" w:rsidR="00223C46" w:rsidRPr="00412A67" w:rsidRDefault="00223C46" w:rsidP="00223C46">
                  <w:pPr>
                    <w:spacing w:before="120" w:after="0" w:line="312" w:lineRule="atLeast"/>
                    <w:jc w:val="both"/>
                    <w:rPr>
                      <w:rFonts w:ascii="Times New Roman" w:eastAsia="Times New Roman" w:hAnsi="Times New Roman" w:cs="Times New Roman"/>
                      <w:sz w:val="24"/>
                      <w:szCs w:val="24"/>
                      <w:lang w:eastAsia="et-EE"/>
                    </w:rPr>
                  </w:pPr>
                  <w:r w:rsidRPr="00412A67">
                    <w:rPr>
                      <w:rFonts w:ascii="Times New Roman" w:eastAsia="Times New Roman" w:hAnsi="Times New Roman" w:cs="Times New Roman"/>
                      <w:sz w:val="24"/>
                      <w:szCs w:val="24"/>
                      <w:lang w:eastAsia="et-EE"/>
                    </w:rPr>
                    <w:t>Palun märkige selle korra eest vastutav(</w:t>
                  </w:r>
                  <w:proofErr w:type="spellStart"/>
                  <w:r w:rsidRPr="00412A67">
                    <w:rPr>
                      <w:rFonts w:ascii="Times New Roman" w:eastAsia="Times New Roman" w:hAnsi="Times New Roman" w:cs="Times New Roman"/>
                      <w:sz w:val="24"/>
                      <w:szCs w:val="24"/>
                      <w:lang w:eastAsia="et-EE"/>
                    </w:rPr>
                    <w:t>ad</w:t>
                  </w:r>
                  <w:proofErr w:type="spellEnd"/>
                  <w:r w:rsidRPr="00412A67">
                    <w:rPr>
                      <w:rFonts w:ascii="Times New Roman" w:eastAsia="Times New Roman" w:hAnsi="Times New Roman" w:cs="Times New Roman"/>
                      <w:sz w:val="24"/>
                      <w:szCs w:val="24"/>
                      <w:lang w:eastAsia="et-EE"/>
                    </w:rPr>
                    <w:t>) asutus(</w:t>
                  </w:r>
                  <w:proofErr w:type="spellStart"/>
                  <w:r w:rsidRPr="00412A67">
                    <w:rPr>
                      <w:rFonts w:ascii="Times New Roman" w:eastAsia="Times New Roman" w:hAnsi="Times New Roman" w:cs="Times New Roman"/>
                      <w:sz w:val="24"/>
                      <w:szCs w:val="24"/>
                      <w:lang w:eastAsia="et-EE"/>
                    </w:rPr>
                    <w:t>ed</w:t>
                  </w:r>
                  <w:proofErr w:type="spellEnd"/>
                  <w:r w:rsidRPr="00412A67">
                    <w:rPr>
                      <w:rFonts w:ascii="Times New Roman" w:eastAsia="Times New Roman" w:hAnsi="Times New Roman" w:cs="Times New Roman"/>
                      <w:sz w:val="24"/>
                      <w:szCs w:val="24"/>
                      <w:lang w:eastAsia="et-EE"/>
                    </w:rPr>
                    <w:t>).</w:t>
                  </w:r>
                </w:p>
              </w:tc>
            </w:tr>
          </w:tbl>
          <w:p w14:paraId="6691393B" w14:textId="77777777" w:rsidR="00223C46" w:rsidRPr="00412A67" w:rsidRDefault="00223C46" w:rsidP="00223C46">
            <w:pPr>
              <w:spacing w:after="0" w:line="240" w:lineRule="auto"/>
              <w:rPr>
                <w:rFonts w:ascii="Times New Roman" w:eastAsia="Times New Roman" w:hAnsi="Times New Roman" w:cs="Times New Roman"/>
                <w:color w:val="333333"/>
                <w:sz w:val="27"/>
                <w:szCs w:val="27"/>
                <w:lang w:eastAsia="et-EE"/>
              </w:rPr>
            </w:pPr>
          </w:p>
        </w:tc>
        <w:tc>
          <w:tcPr>
            <w:tcW w:w="0" w:type="auto"/>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FFFFF" w:themeFill="background1"/>
            <w:hideMark/>
          </w:tcPr>
          <w:p w14:paraId="2C7C8C42" w14:textId="2DFDA9CA" w:rsidR="00B84993" w:rsidRDefault="00223C46" w:rsidP="00B84993">
            <w:pPr>
              <w:spacing w:before="120" w:after="0" w:line="312" w:lineRule="atLeast"/>
              <w:jc w:val="both"/>
              <w:rPr>
                <w:rFonts w:ascii="Times New Roman" w:eastAsia="Times New Roman" w:hAnsi="Times New Roman" w:cs="Times New Roman"/>
                <w:color w:val="333333"/>
                <w:sz w:val="24"/>
                <w:szCs w:val="24"/>
                <w:lang w:eastAsia="et-EE"/>
              </w:rPr>
            </w:pPr>
            <w:r w:rsidRPr="00B84993">
              <w:rPr>
                <w:rFonts w:ascii="Times New Roman" w:eastAsia="Times New Roman" w:hAnsi="Times New Roman" w:cs="Times New Roman"/>
                <w:color w:val="333333"/>
                <w:sz w:val="24"/>
                <w:szCs w:val="24"/>
                <w:lang w:eastAsia="et-EE"/>
              </w:rPr>
              <w:t> </w:t>
            </w:r>
            <w:r w:rsidR="00B84993" w:rsidRPr="00B84993">
              <w:rPr>
                <w:rFonts w:ascii="Times New Roman" w:eastAsia="Times New Roman" w:hAnsi="Times New Roman" w:cs="Times New Roman"/>
                <w:b/>
                <w:bCs/>
                <w:color w:val="333333"/>
                <w:sz w:val="24"/>
                <w:szCs w:val="24"/>
                <w:lang w:eastAsia="et-EE"/>
              </w:rPr>
              <w:t>Liikmesriigi asutus:</w:t>
            </w:r>
            <w:r w:rsidR="00B84993" w:rsidRPr="00B84993">
              <w:rPr>
                <w:rFonts w:ascii="Times New Roman" w:eastAsia="Times New Roman" w:hAnsi="Times New Roman" w:cs="Times New Roman"/>
                <w:color w:val="333333"/>
                <w:sz w:val="24"/>
                <w:szCs w:val="24"/>
                <w:lang w:eastAsia="et-EE"/>
              </w:rPr>
              <w:t xml:space="preserve"> Rahandusministeerium</w:t>
            </w:r>
          </w:p>
          <w:p w14:paraId="5928B1CD" w14:textId="77777777"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p>
          <w:p w14:paraId="411D86DC" w14:textId="77777777" w:rsidR="00B84993" w:rsidRPr="00B84993" w:rsidRDefault="00B84993" w:rsidP="00B84993">
            <w:pPr>
              <w:spacing w:before="120" w:after="0" w:line="312" w:lineRule="atLeast"/>
              <w:jc w:val="both"/>
              <w:rPr>
                <w:rFonts w:ascii="Times New Roman" w:eastAsia="Times New Roman" w:hAnsi="Times New Roman" w:cs="Times New Roman"/>
                <w:b/>
                <w:bCs/>
                <w:color w:val="333333"/>
                <w:sz w:val="24"/>
                <w:szCs w:val="24"/>
                <w:lang w:eastAsia="et-EE"/>
              </w:rPr>
            </w:pPr>
            <w:r w:rsidRPr="00B84993">
              <w:rPr>
                <w:rFonts w:ascii="Times New Roman" w:eastAsia="Times New Roman" w:hAnsi="Times New Roman" w:cs="Times New Roman"/>
                <w:b/>
                <w:bCs/>
                <w:color w:val="333333"/>
                <w:sz w:val="24"/>
                <w:szCs w:val="24"/>
                <w:lang w:eastAsia="et-EE"/>
              </w:rPr>
              <w:t>Esimese taseme vahendusasutus:</w:t>
            </w:r>
          </w:p>
          <w:p w14:paraId="2CF9F8A3" w14:textId="1F490E1B"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r w:rsidRPr="00B84993">
              <w:rPr>
                <w:rFonts w:ascii="Times New Roman" w:eastAsia="Times New Roman" w:hAnsi="Times New Roman" w:cs="Times New Roman"/>
                <w:color w:val="333333"/>
                <w:sz w:val="24"/>
                <w:szCs w:val="24"/>
                <w:lang w:eastAsia="et-EE"/>
              </w:rPr>
              <w:t xml:space="preserve">Tegevuste algatamine ja kuludega mitteseotud rahastamistaotlus (FNLC) (vastutav asutus: </w:t>
            </w:r>
            <w:r w:rsidRPr="0054336F">
              <w:rPr>
                <w:rFonts w:ascii="Times New Roman" w:eastAsia="Times New Roman" w:hAnsi="Times New Roman" w:cs="Times New Roman"/>
                <w:b/>
                <w:bCs/>
                <w:color w:val="333333"/>
                <w:sz w:val="24"/>
                <w:szCs w:val="24"/>
                <w:lang w:eastAsia="et-EE"/>
              </w:rPr>
              <w:t>Kliimaministeerium</w:t>
            </w:r>
            <w:r w:rsidRPr="00B84993">
              <w:rPr>
                <w:rFonts w:ascii="Times New Roman" w:eastAsia="Times New Roman" w:hAnsi="Times New Roman" w:cs="Times New Roman"/>
                <w:color w:val="333333"/>
                <w:sz w:val="24"/>
                <w:szCs w:val="24"/>
                <w:lang w:eastAsia="et-EE"/>
              </w:rPr>
              <w:t>):</w:t>
            </w:r>
            <w:r w:rsidR="0054336F">
              <w:rPr>
                <w:rFonts w:ascii="Times New Roman" w:eastAsia="Times New Roman" w:hAnsi="Times New Roman" w:cs="Times New Roman"/>
                <w:color w:val="333333"/>
                <w:sz w:val="24"/>
                <w:szCs w:val="24"/>
                <w:lang w:eastAsia="et-EE"/>
              </w:rPr>
              <w:t xml:space="preserve"> </w:t>
            </w:r>
            <w:r w:rsidRPr="00B84993">
              <w:rPr>
                <w:rFonts w:ascii="Times New Roman" w:eastAsia="Times New Roman" w:hAnsi="Times New Roman" w:cs="Times New Roman"/>
                <w:color w:val="333333"/>
                <w:sz w:val="24"/>
                <w:szCs w:val="24"/>
                <w:lang w:eastAsia="et-EE"/>
              </w:rPr>
              <w:t>Ettepanek sisaldab üksikasju kavandatud sekkumise kohta, mis viiakse ellu FNLC tingimustel.</w:t>
            </w:r>
          </w:p>
          <w:p w14:paraId="0CC44163" w14:textId="77777777"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p>
          <w:p w14:paraId="72B6B829" w14:textId="018ABDE2"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r w:rsidRPr="0054336F">
              <w:rPr>
                <w:rFonts w:ascii="Times New Roman" w:eastAsia="Times New Roman" w:hAnsi="Times New Roman" w:cs="Times New Roman"/>
                <w:b/>
                <w:bCs/>
                <w:color w:val="333333"/>
                <w:sz w:val="24"/>
                <w:szCs w:val="24"/>
                <w:lang w:eastAsia="et-EE"/>
              </w:rPr>
              <w:t>Korraldusasutus (KA):</w:t>
            </w:r>
            <w:r w:rsidRPr="00B84993">
              <w:rPr>
                <w:rFonts w:ascii="Times New Roman" w:eastAsia="Times New Roman" w:hAnsi="Times New Roman" w:cs="Times New Roman"/>
                <w:color w:val="333333"/>
                <w:sz w:val="24"/>
                <w:szCs w:val="24"/>
                <w:lang w:eastAsia="et-EE"/>
              </w:rPr>
              <w:t xml:space="preserve"> </w:t>
            </w:r>
            <w:r w:rsidRPr="0054336F">
              <w:rPr>
                <w:rFonts w:ascii="Times New Roman" w:eastAsia="Times New Roman" w:hAnsi="Times New Roman" w:cs="Times New Roman"/>
                <w:b/>
                <w:bCs/>
                <w:color w:val="333333"/>
                <w:sz w:val="24"/>
                <w:szCs w:val="24"/>
                <w:lang w:eastAsia="et-EE"/>
              </w:rPr>
              <w:t>Riigi Tugiteenuste Keskus</w:t>
            </w:r>
            <w:r w:rsidRPr="00B84993">
              <w:rPr>
                <w:rFonts w:ascii="Times New Roman" w:eastAsia="Times New Roman" w:hAnsi="Times New Roman" w:cs="Times New Roman"/>
                <w:color w:val="333333"/>
                <w:sz w:val="24"/>
                <w:szCs w:val="24"/>
                <w:lang w:eastAsia="et-EE"/>
              </w:rPr>
              <w:t xml:space="preserve"> (RTK): Tingimuste täitmise, vahetulemuste saavutamise ja lõpptulemuste kontroll vastavalt Liides 2 toodule. Kavandatava sekkumise vastavuse kontroll kehtivatele õigusaktidele, programmile ja toetuse tingimustele.</w:t>
            </w:r>
          </w:p>
          <w:p w14:paraId="66C3F693" w14:textId="77777777"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p>
          <w:p w14:paraId="06D76502" w14:textId="77777777"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r w:rsidRPr="009421F7">
              <w:rPr>
                <w:rFonts w:ascii="Times New Roman" w:eastAsia="Times New Roman" w:hAnsi="Times New Roman" w:cs="Times New Roman"/>
                <w:b/>
                <w:bCs/>
                <w:color w:val="333333"/>
                <w:sz w:val="24"/>
                <w:szCs w:val="24"/>
                <w:lang w:eastAsia="et-EE"/>
              </w:rPr>
              <w:t>Makse tegemine toetuse saajale</w:t>
            </w:r>
            <w:r w:rsidRPr="00B84993">
              <w:rPr>
                <w:rFonts w:ascii="Times New Roman" w:eastAsia="Times New Roman" w:hAnsi="Times New Roman" w:cs="Times New Roman"/>
                <w:color w:val="333333"/>
                <w:sz w:val="24"/>
                <w:szCs w:val="24"/>
                <w:lang w:eastAsia="et-EE"/>
              </w:rPr>
              <w:t xml:space="preserve"> (vastutav asutus: RTK):</w:t>
            </w:r>
          </w:p>
          <w:p w14:paraId="1E687373" w14:textId="46578590"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r w:rsidRPr="00B84993">
              <w:rPr>
                <w:rFonts w:ascii="Times New Roman" w:eastAsia="Times New Roman" w:hAnsi="Times New Roman" w:cs="Times New Roman"/>
                <w:color w:val="333333"/>
                <w:sz w:val="24"/>
                <w:szCs w:val="24"/>
                <w:lang w:eastAsia="et-EE"/>
              </w:rPr>
              <w:t>Toetust makstakse toetuse saajale (</w:t>
            </w:r>
            <w:proofErr w:type="spellStart"/>
            <w:r w:rsidRPr="00B84993">
              <w:rPr>
                <w:rFonts w:ascii="Times New Roman" w:eastAsia="Times New Roman" w:hAnsi="Times New Roman" w:cs="Times New Roman"/>
                <w:color w:val="333333"/>
                <w:sz w:val="24"/>
                <w:szCs w:val="24"/>
                <w:lang w:eastAsia="et-EE"/>
              </w:rPr>
              <w:t>EIS-le</w:t>
            </w:r>
            <w:proofErr w:type="spellEnd"/>
            <w:r w:rsidRPr="00B84993">
              <w:rPr>
                <w:rFonts w:ascii="Times New Roman" w:eastAsia="Times New Roman" w:hAnsi="Times New Roman" w:cs="Times New Roman"/>
                <w:color w:val="333333"/>
                <w:sz w:val="24"/>
                <w:szCs w:val="24"/>
                <w:lang w:eastAsia="et-EE"/>
              </w:rPr>
              <w:t>) FNLC vormis samadel tingimustel, nagu Euroopa Komisjon teeb makseid liikmesriigile.</w:t>
            </w:r>
          </w:p>
          <w:p w14:paraId="2821CE02" w14:textId="77777777"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r w:rsidRPr="00B84993">
              <w:rPr>
                <w:rFonts w:ascii="Times New Roman" w:eastAsia="Times New Roman" w:hAnsi="Times New Roman" w:cs="Times New Roman"/>
                <w:color w:val="333333"/>
                <w:sz w:val="24"/>
                <w:szCs w:val="24"/>
                <w:lang w:eastAsia="et-EE"/>
              </w:rPr>
              <w:t>Dokumentide arhiveerimine: vt käesoleva dokumendi punkt 10.</w:t>
            </w:r>
          </w:p>
          <w:p w14:paraId="33E8E44A" w14:textId="77777777" w:rsidR="00B84993"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p>
          <w:p w14:paraId="6C4D7628" w14:textId="3D4CB893" w:rsidR="00223C46" w:rsidRPr="00B84993" w:rsidRDefault="00B84993" w:rsidP="00B84993">
            <w:pPr>
              <w:spacing w:before="120" w:after="0" w:line="312" w:lineRule="atLeast"/>
              <w:jc w:val="both"/>
              <w:rPr>
                <w:rFonts w:ascii="Times New Roman" w:eastAsia="Times New Roman" w:hAnsi="Times New Roman" w:cs="Times New Roman"/>
                <w:color w:val="333333"/>
                <w:sz w:val="24"/>
                <w:szCs w:val="24"/>
                <w:lang w:eastAsia="et-EE"/>
              </w:rPr>
            </w:pPr>
            <w:r w:rsidRPr="009421F7">
              <w:rPr>
                <w:rFonts w:ascii="Times New Roman" w:eastAsia="Times New Roman" w:hAnsi="Times New Roman" w:cs="Times New Roman"/>
                <w:b/>
                <w:bCs/>
                <w:color w:val="333333"/>
                <w:sz w:val="24"/>
                <w:szCs w:val="24"/>
                <w:lang w:eastAsia="et-EE"/>
              </w:rPr>
              <w:t>Toetuse saaja:</w:t>
            </w:r>
            <w:r w:rsidRPr="00B84993">
              <w:rPr>
                <w:rFonts w:ascii="Times New Roman" w:eastAsia="Times New Roman" w:hAnsi="Times New Roman" w:cs="Times New Roman"/>
                <w:color w:val="333333"/>
                <w:sz w:val="24"/>
                <w:szCs w:val="24"/>
                <w:lang w:eastAsia="et-EE"/>
              </w:rPr>
              <w:t xml:space="preserve"> </w:t>
            </w:r>
            <w:r w:rsidRPr="009421F7">
              <w:rPr>
                <w:rFonts w:ascii="Times New Roman" w:eastAsia="Times New Roman" w:hAnsi="Times New Roman" w:cs="Times New Roman"/>
                <w:b/>
                <w:bCs/>
                <w:color w:val="333333"/>
                <w:sz w:val="24"/>
                <w:szCs w:val="24"/>
                <w:lang w:eastAsia="et-EE"/>
              </w:rPr>
              <w:t>Ettevõtluse ja Innovatsiooni Sihtasutus (EIS)</w:t>
            </w:r>
            <w:r w:rsidR="003915D1">
              <w:rPr>
                <w:rFonts w:ascii="Times New Roman" w:eastAsia="Times New Roman" w:hAnsi="Times New Roman" w:cs="Times New Roman"/>
                <w:b/>
                <w:bCs/>
                <w:color w:val="333333"/>
                <w:sz w:val="24"/>
                <w:szCs w:val="24"/>
                <w:lang w:eastAsia="et-EE"/>
              </w:rPr>
              <w:t>.</w:t>
            </w:r>
            <w:r w:rsidRPr="00B84993">
              <w:rPr>
                <w:rFonts w:ascii="Times New Roman" w:eastAsia="Times New Roman" w:hAnsi="Times New Roman" w:cs="Times New Roman"/>
                <w:color w:val="333333"/>
                <w:sz w:val="24"/>
                <w:szCs w:val="24"/>
                <w:lang w:eastAsia="et-EE"/>
              </w:rPr>
              <w:t xml:space="preserve"> Vahendusasutusena töötab EIS koostöös ministeeriumiga välja toetuse andmise tingimused, korraldab taotlusvoorude väljakuulutamise ja taotluste hindamise ning teeb rahastamisotsuseid. EIS jälgib meetme rakendamist, vastutab projektide kohapealsete kontrollide eest ning menetleb projektide maksetaotlusi (korteriühistutele, kes on skeemis lõplikud toetusesaajad, hüvitatakse kulud tegelike kulude alusel).</w:t>
            </w:r>
          </w:p>
        </w:tc>
      </w:tr>
    </w:tbl>
    <w:p w14:paraId="50AE94ED" w14:textId="77777777" w:rsidR="004C5171" w:rsidRDefault="004C5171"/>
    <w:sectPr w:rsidR="004C517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aisa Tähe - RAM" w:date="2025-10-30T11:55:00Z" w:initials="KT">
    <w:p w14:paraId="08AE4EBB" w14:textId="77777777" w:rsidR="00431A1E" w:rsidRDefault="00431A1E" w:rsidP="00431A1E">
      <w:pPr>
        <w:pStyle w:val="Kommentaaritekst"/>
      </w:pPr>
      <w:r>
        <w:rPr>
          <w:rStyle w:val="Kommentaariviide"/>
        </w:rPr>
        <w:annotationRef/>
      </w:r>
      <w:r>
        <w:t>Toetuse kogueelarve väheneb 5 873 860 euro võrra.</w:t>
      </w:r>
    </w:p>
  </w:comment>
  <w:comment w:id="13" w:author="Kaisa Tähe - RAM" w:date="2025-10-30T11:56:00Z" w:initials="KT">
    <w:p w14:paraId="1441F621" w14:textId="77777777" w:rsidR="002F7C24" w:rsidRDefault="002F7C24" w:rsidP="002F7C24">
      <w:pPr>
        <w:pStyle w:val="Kommentaaritekst"/>
      </w:pPr>
      <w:r>
        <w:rPr>
          <w:rStyle w:val="Kommentaariviide"/>
        </w:rPr>
        <w:annotationRef/>
      </w:r>
      <w:r>
        <w:t>Selleks, et säiliks 50/50 proportsioon vähendatakse tingimustega seotud väljamakseid 2 936 930 euro võrra ja tulemustega seotud väljamakseid 2 936 940 euro võrra. Kokku väheneb väljamaksete summa 2x2936 930=5 873 860 euro võrra vastavalt meetme eelarve vähenemisele.</w:t>
      </w:r>
    </w:p>
  </w:comment>
  <w:comment w:id="19" w:author="Kaisa Tähe - RAM" w:date="2025-10-30T11:56:00Z" w:initials="KT">
    <w:p w14:paraId="554B949F" w14:textId="77777777" w:rsidR="00C267E2" w:rsidRDefault="00C267E2" w:rsidP="00C267E2">
      <w:pPr>
        <w:pStyle w:val="Kommentaaritekst"/>
      </w:pPr>
      <w:r>
        <w:rPr>
          <w:rStyle w:val="Kommentaariviide"/>
        </w:rPr>
        <w:annotationRef/>
      </w:r>
      <w:r>
        <w:t>Teeme ettepaneku vähendada tingimuse  nr 2 makset 2 936 930 euro võrra.</w:t>
      </w:r>
    </w:p>
  </w:comment>
  <w:comment w:id="21" w:author="Kaisa Tähe - RAM" w:date="2025-10-30T11:56:00Z" w:initials="KT">
    <w:p w14:paraId="6450A488" w14:textId="77777777" w:rsidR="002C1F55" w:rsidRDefault="002C1F55" w:rsidP="002C1F55">
      <w:pPr>
        <w:pStyle w:val="Kommentaaritekst"/>
      </w:pPr>
      <w:r>
        <w:rPr>
          <w:rStyle w:val="Kommentaariviide"/>
        </w:rPr>
        <w:annotationRef/>
      </w:r>
      <w:r>
        <w:t>Teeme ettepaneku vähendada tulemuse  nr 4 makset 2 936 930 euro võrra.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8AE4EBB" w15:done="0"/>
  <w15:commentEx w15:paraId="1441F621" w15:done="0"/>
  <w15:commentEx w15:paraId="554B949F" w15:done="0"/>
  <w15:commentEx w15:paraId="6450A4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456182" w16cex:dateUtc="2025-10-30T09:55:00Z"/>
  <w16cex:commentExtensible w16cex:durableId="75E2042E" w16cex:dateUtc="2025-10-30T09:56:00Z"/>
  <w16cex:commentExtensible w16cex:durableId="75E392DF" w16cex:dateUtc="2025-10-30T09:56:00Z"/>
  <w16cex:commentExtensible w16cex:durableId="06321401" w16cex:dateUtc="2025-10-30T0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AE4EBB" w16cid:durableId="63456182"/>
  <w16cid:commentId w16cid:paraId="1441F621" w16cid:durableId="75E2042E"/>
  <w16cid:commentId w16cid:paraId="554B949F" w16cid:durableId="75E392DF"/>
  <w16cid:commentId w16cid:paraId="6450A488" w16cid:durableId="063214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A6CAA" w14:textId="77777777" w:rsidR="008A06E2" w:rsidRDefault="008A06E2" w:rsidP="00412A67">
      <w:pPr>
        <w:spacing w:after="0" w:line="240" w:lineRule="auto"/>
      </w:pPr>
      <w:r>
        <w:separator/>
      </w:r>
    </w:p>
  </w:endnote>
  <w:endnote w:type="continuationSeparator" w:id="0">
    <w:p w14:paraId="642B3D1E" w14:textId="77777777" w:rsidR="008A06E2" w:rsidRDefault="008A06E2" w:rsidP="00412A67">
      <w:pPr>
        <w:spacing w:after="0" w:line="240" w:lineRule="auto"/>
      </w:pPr>
      <w:r>
        <w:continuationSeparator/>
      </w:r>
    </w:p>
  </w:endnote>
  <w:endnote w:type="continuationNotice" w:id="1">
    <w:p w14:paraId="1893408F" w14:textId="77777777" w:rsidR="008A06E2" w:rsidRDefault="008A06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98B94" w14:textId="77777777" w:rsidR="008A06E2" w:rsidRDefault="008A06E2" w:rsidP="00412A67">
      <w:pPr>
        <w:spacing w:after="0" w:line="240" w:lineRule="auto"/>
      </w:pPr>
      <w:r>
        <w:separator/>
      </w:r>
    </w:p>
  </w:footnote>
  <w:footnote w:type="continuationSeparator" w:id="0">
    <w:p w14:paraId="103F0ACC" w14:textId="77777777" w:rsidR="008A06E2" w:rsidRDefault="008A06E2" w:rsidP="00412A67">
      <w:pPr>
        <w:spacing w:after="0" w:line="240" w:lineRule="auto"/>
      </w:pPr>
      <w:r>
        <w:continuationSeparator/>
      </w:r>
    </w:p>
  </w:footnote>
  <w:footnote w:type="continuationNotice" w:id="1">
    <w:p w14:paraId="27B53A45" w14:textId="77777777" w:rsidR="008A06E2" w:rsidRDefault="008A06E2">
      <w:pPr>
        <w:spacing w:after="0" w:line="240" w:lineRule="auto"/>
      </w:pPr>
    </w:p>
  </w:footnote>
  <w:footnote w:id="2">
    <w:p w14:paraId="13CC6596" w14:textId="2158E280" w:rsidR="00412A67" w:rsidRDefault="00412A67">
      <w:pPr>
        <w:pStyle w:val="Allmrkusetekst"/>
      </w:pPr>
      <w:r>
        <w:rPr>
          <w:rStyle w:val="Allmrkuseviide"/>
        </w:rPr>
        <w:footnoteRef/>
      </w:r>
      <w:r>
        <w:t xml:space="preserve"> </w:t>
      </w:r>
      <w:r w:rsidRPr="00412A67">
        <w:t xml:space="preserve">  See viitab ühissätete määruse I lisa tabelis 1 ja EMKVFi määruse IV lisas esitatud sekkumisvaldkonna koodile</w:t>
      </w:r>
    </w:p>
  </w:footnote>
  <w:footnote w:id="3">
    <w:p w14:paraId="1C7FFB1E" w14:textId="68887786" w:rsidR="00412A67" w:rsidRDefault="00412A67">
      <w:pPr>
        <w:pStyle w:val="Allmrkusetekst"/>
      </w:pPr>
      <w:r>
        <w:rPr>
          <w:rStyle w:val="Allmrkuseviide"/>
        </w:rPr>
        <w:footnoteRef/>
      </w:r>
      <w:r>
        <w:t xml:space="preserve"> </w:t>
      </w:r>
      <w:r w:rsidRPr="00412A67">
        <w:t>Kohaldatakse ainult ERFi ja ESF+ suhtes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D1EBD"/>
    <w:multiLevelType w:val="hybridMultilevel"/>
    <w:tmpl w:val="F59CE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17D2B1C"/>
    <w:multiLevelType w:val="hybridMultilevel"/>
    <w:tmpl w:val="F4FE481A"/>
    <w:lvl w:ilvl="0" w:tplc="4EB01AC2">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D5A46BC"/>
    <w:multiLevelType w:val="hybridMultilevel"/>
    <w:tmpl w:val="DC7619A4"/>
    <w:lvl w:ilvl="0" w:tplc="4EB01AC2">
      <w:numFmt w:val="bullet"/>
      <w:lvlText w:val="•"/>
      <w:lvlJc w:val="left"/>
      <w:pPr>
        <w:ind w:left="1070" w:hanging="71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69151155">
    <w:abstractNumId w:val="0"/>
  </w:num>
  <w:num w:numId="2" w16cid:durableId="627860120">
    <w:abstractNumId w:val="1"/>
  </w:num>
  <w:num w:numId="3" w16cid:durableId="181791544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ep Bušin">
    <w15:presenceInfo w15:providerId="AD" w15:userId="S::Peep.Busin@kliimaministeerium.ee::4199227d-a3aa-4e0d-84ef-7c72258c5407"/>
  </w15:person>
  <w15:person w15:author="Kaisa Tähe - RAM">
    <w15:presenceInfo w15:providerId="AD" w15:userId="S::kaisa.tahe@fin.ee::3a6ebaf0-ac7d-41a8-9dcd-e693f55216d0"/>
  </w15:person>
  <w15:person w15:author="Siret Soonsein - RTK">
    <w15:presenceInfo w15:providerId="AD" w15:userId="S::siret.soonsein@rtk.ee::31087f75-56f0-484b-a71e-8514881cb9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A67"/>
    <w:rsid w:val="00003EE5"/>
    <w:rsid w:val="0003230A"/>
    <w:rsid w:val="0011058F"/>
    <w:rsid w:val="00141B8E"/>
    <w:rsid w:val="0016082D"/>
    <w:rsid w:val="0017039B"/>
    <w:rsid w:val="001845E8"/>
    <w:rsid w:val="001C3F10"/>
    <w:rsid w:val="001F59EC"/>
    <w:rsid w:val="00223C46"/>
    <w:rsid w:val="00240BF5"/>
    <w:rsid w:val="00262C6C"/>
    <w:rsid w:val="00264D30"/>
    <w:rsid w:val="00270790"/>
    <w:rsid w:val="00284C0B"/>
    <w:rsid w:val="00297CB0"/>
    <w:rsid w:val="002C05EE"/>
    <w:rsid w:val="002C0FA4"/>
    <w:rsid w:val="002C1F55"/>
    <w:rsid w:val="002D58CA"/>
    <w:rsid w:val="002F6901"/>
    <w:rsid w:val="002F7C24"/>
    <w:rsid w:val="0030551F"/>
    <w:rsid w:val="00306446"/>
    <w:rsid w:val="00323B1E"/>
    <w:rsid w:val="00326544"/>
    <w:rsid w:val="00326D46"/>
    <w:rsid w:val="0033141D"/>
    <w:rsid w:val="003555B2"/>
    <w:rsid w:val="00370207"/>
    <w:rsid w:val="003915D1"/>
    <w:rsid w:val="003C3C3F"/>
    <w:rsid w:val="003D7695"/>
    <w:rsid w:val="00412A67"/>
    <w:rsid w:val="00431A1E"/>
    <w:rsid w:val="00432FCB"/>
    <w:rsid w:val="00452BC9"/>
    <w:rsid w:val="004628BD"/>
    <w:rsid w:val="004C5171"/>
    <w:rsid w:val="004E5685"/>
    <w:rsid w:val="0053461C"/>
    <w:rsid w:val="0054336F"/>
    <w:rsid w:val="00554AD6"/>
    <w:rsid w:val="00571DB4"/>
    <w:rsid w:val="005B0747"/>
    <w:rsid w:val="00665C25"/>
    <w:rsid w:val="006B3612"/>
    <w:rsid w:val="006C74CE"/>
    <w:rsid w:val="006D2609"/>
    <w:rsid w:val="006E323B"/>
    <w:rsid w:val="00730F6C"/>
    <w:rsid w:val="00732987"/>
    <w:rsid w:val="00745CB8"/>
    <w:rsid w:val="0075796A"/>
    <w:rsid w:val="00776BE8"/>
    <w:rsid w:val="007A6F51"/>
    <w:rsid w:val="007E4CB9"/>
    <w:rsid w:val="008127D7"/>
    <w:rsid w:val="00897AD0"/>
    <w:rsid w:val="008A06E2"/>
    <w:rsid w:val="008D0248"/>
    <w:rsid w:val="008D4022"/>
    <w:rsid w:val="009421F7"/>
    <w:rsid w:val="0095502D"/>
    <w:rsid w:val="0097031B"/>
    <w:rsid w:val="009727BE"/>
    <w:rsid w:val="009B1F1E"/>
    <w:rsid w:val="009D1CCF"/>
    <w:rsid w:val="009E5AB7"/>
    <w:rsid w:val="00A0774A"/>
    <w:rsid w:val="00A26C0F"/>
    <w:rsid w:val="00A345BC"/>
    <w:rsid w:val="00A35FCD"/>
    <w:rsid w:val="00A60185"/>
    <w:rsid w:val="00AA2A95"/>
    <w:rsid w:val="00AA6623"/>
    <w:rsid w:val="00AC4B26"/>
    <w:rsid w:val="00AD3264"/>
    <w:rsid w:val="00AE183F"/>
    <w:rsid w:val="00AE4CDD"/>
    <w:rsid w:val="00B14874"/>
    <w:rsid w:val="00B65AFB"/>
    <w:rsid w:val="00B84993"/>
    <w:rsid w:val="00BE77FF"/>
    <w:rsid w:val="00C04291"/>
    <w:rsid w:val="00C17989"/>
    <w:rsid w:val="00C267E2"/>
    <w:rsid w:val="00C26C18"/>
    <w:rsid w:val="00C321D7"/>
    <w:rsid w:val="00C42EF6"/>
    <w:rsid w:val="00C43A65"/>
    <w:rsid w:val="00C661F1"/>
    <w:rsid w:val="00CA311A"/>
    <w:rsid w:val="00CB0978"/>
    <w:rsid w:val="00CD6FDD"/>
    <w:rsid w:val="00CE2CC0"/>
    <w:rsid w:val="00CE5D57"/>
    <w:rsid w:val="00D554CB"/>
    <w:rsid w:val="00D61514"/>
    <w:rsid w:val="00D962EE"/>
    <w:rsid w:val="00DA78BB"/>
    <w:rsid w:val="00DD6787"/>
    <w:rsid w:val="00DD7085"/>
    <w:rsid w:val="00DF5CF7"/>
    <w:rsid w:val="00E05CFB"/>
    <w:rsid w:val="00E13106"/>
    <w:rsid w:val="00EB2036"/>
    <w:rsid w:val="00EC3621"/>
    <w:rsid w:val="00EF1A17"/>
    <w:rsid w:val="00F13640"/>
    <w:rsid w:val="00F418B1"/>
    <w:rsid w:val="00F45A11"/>
    <w:rsid w:val="00F77CC8"/>
    <w:rsid w:val="00FB3ECE"/>
    <w:rsid w:val="00FB5567"/>
    <w:rsid w:val="12084DD8"/>
    <w:rsid w:val="20A9D2AB"/>
    <w:rsid w:val="334BF6FE"/>
    <w:rsid w:val="66D4E248"/>
    <w:rsid w:val="6D651DD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E15B1"/>
  <w15:chartTrackingRefBased/>
  <w15:docId w15:val="{837A7100-1BCF-4A2B-A7A1-3D6E7634E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412A6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12A67"/>
    <w:rPr>
      <w:sz w:val="20"/>
      <w:szCs w:val="20"/>
    </w:rPr>
  </w:style>
  <w:style w:type="character" w:styleId="Allmrkuseviide">
    <w:name w:val="footnote reference"/>
    <w:basedOn w:val="Liguvaikefont"/>
    <w:uiPriority w:val="99"/>
    <w:semiHidden/>
    <w:unhideWhenUsed/>
    <w:rsid w:val="00412A67"/>
    <w:rPr>
      <w:vertAlign w:val="superscript"/>
    </w:rPr>
  </w:style>
  <w:style w:type="paragraph" w:styleId="Pis">
    <w:name w:val="header"/>
    <w:basedOn w:val="Normaallaad"/>
    <w:link w:val="PisMrk"/>
    <w:uiPriority w:val="99"/>
    <w:semiHidden/>
    <w:unhideWhenUsed/>
    <w:rsid w:val="00A345BC"/>
    <w:pPr>
      <w:tabs>
        <w:tab w:val="center" w:pos="4536"/>
        <w:tab w:val="right" w:pos="9072"/>
      </w:tabs>
      <w:spacing w:after="0" w:line="240" w:lineRule="auto"/>
    </w:pPr>
  </w:style>
  <w:style w:type="character" w:customStyle="1" w:styleId="PisMrk">
    <w:name w:val="Päis Märk"/>
    <w:basedOn w:val="Liguvaikefont"/>
    <w:link w:val="Pis"/>
    <w:uiPriority w:val="99"/>
    <w:semiHidden/>
    <w:rsid w:val="00A345BC"/>
  </w:style>
  <w:style w:type="paragraph" w:styleId="Jalus">
    <w:name w:val="footer"/>
    <w:basedOn w:val="Normaallaad"/>
    <w:link w:val="JalusMrk"/>
    <w:uiPriority w:val="99"/>
    <w:semiHidden/>
    <w:unhideWhenUsed/>
    <w:rsid w:val="00A345B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A345BC"/>
  </w:style>
  <w:style w:type="character" w:styleId="Hperlink">
    <w:name w:val="Hyperlink"/>
    <w:basedOn w:val="Liguvaikefont"/>
    <w:uiPriority w:val="99"/>
    <w:unhideWhenUsed/>
    <w:rsid w:val="00262C6C"/>
    <w:rPr>
      <w:color w:val="0563C1" w:themeColor="hyperlink"/>
      <w:u w:val="single"/>
    </w:rPr>
  </w:style>
  <w:style w:type="paragraph" w:styleId="Loendilik">
    <w:name w:val="List Paragraph"/>
    <w:basedOn w:val="Normaallaad"/>
    <w:uiPriority w:val="34"/>
    <w:qFormat/>
    <w:rsid w:val="001F59EC"/>
    <w:pPr>
      <w:ind w:left="720"/>
      <w:contextualSpacing/>
    </w:pPr>
  </w:style>
  <w:style w:type="paragraph" w:styleId="Redaktsioon">
    <w:name w:val="Revision"/>
    <w:hidden/>
    <w:uiPriority w:val="99"/>
    <w:semiHidden/>
    <w:rsid w:val="004628BD"/>
    <w:pPr>
      <w:spacing w:after="0" w:line="240" w:lineRule="auto"/>
    </w:pPr>
  </w:style>
  <w:style w:type="character" w:styleId="Kommentaariviide">
    <w:name w:val="annotation reference"/>
    <w:basedOn w:val="Liguvaikefont"/>
    <w:uiPriority w:val="99"/>
    <w:semiHidden/>
    <w:unhideWhenUsed/>
    <w:rsid w:val="009E5AB7"/>
    <w:rPr>
      <w:sz w:val="16"/>
      <w:szCs w:val="16"/>
    </w:rPr>
  </w:style>
  <w:style w:type="paragraph" w:styleId="Kommentaaritekst">
    <w:name w:val="annotation text"/>
    <w:basedOn w:val="Normaallaad"/>
    <w:link w:val="KommentaaritekstMrk"/>
    <w:uiPriority w:val="99"/>
    <w:unhideWhenUsed/>
    <w:rsid w:val="009E5AB7"/>
    <w:pPr>
      <w:spacing w:line="240" w:lineRule="auto"/>
    </w:pPr>
    <w:rPr>
      <w:sz w:val="20"/>
      <w:szCs w:val="20"/>
    </w:rPr>
  </w:style>
  <w:style w:type="character" w:customStyle="1" w:styleId="KommentaaritekstMrk">
    <w:name w:val="Kommentaari tekst Märk"/>
    <w:basedOn w:val="Liguvaikefont"/>
    <w:link w:val="Kommentaaritekst"/>
    <w:uiPriority w:val="99"/>
    <w:rsid w:val="009E5AB7"/>
    <w:rPr>
      <w:sz w:val="20"/>
      <w:szCs w:val="20"/>
    </w:rPr>
  </w:style>
  <w:style w:type="paragraph" w:styleId="Kommentaariteema">
    <w:name w:val="annotation subject"/>
    <w:basedOn w:val="Kommentaaritekst"/>
    <w:next w:val="Kommentaaritekst"/>
    <w:link w:val="KommentaariteemaMrk"/>
    <w:uiPriority w:val="99"/>
    <w:semiHidden/>
    <w:unhideWhenUsed/>
    <w:rsid w:val="009E5AB7"/>
    <w:rPr>
      <w:b/>
      <w:bCs/>
    </w:rPr>
  </w:style>
  <w:style w:type="character" w:customStyle="1" w:styleId="KommentaariteemaMrk">
    <w:name w:val="Kommentaari teema Märk"/>
    <w:basedOn w:val="KommentaaritekstMrk"/>
    <w:link w:val="Kommentaariteema"/>
    <w:uiPriority w:val="99"/>
    <w:semiHidden/>
    <w:rsid w:val="009E5AB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14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T/TXT/?uri=CELEX:32021R106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T/TXT/?uri=CELEX:32021R1060"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2cc016-dcb7-4772-a144-8d57a835eb3e">
      <Terms xmlns="http://schemas.microsoft.com/office/infopath/2007/PartnerControls"/>
    </lcf76f155ced4ddcb4097134ff3c332f>
    <TaxCatchAll xmlns="3d7fb3fa-7f75-4382-a1fe-43b99e0a9782" xsi:nil="true"/>
    <_ApprovalAssignedTo xmlns="982cc016-dcb7-4772-a144-8d57a835eb3e">
      <UserInfo>
        <DisplayName/>
        <AccountId xsi:nil="true"/>
        <AccountType/>
      </UserInfo>
    </_ApprovalAssignedTo>
    <_ApprovalStatus xmlns="982cc016-dcb7-4772-a144-8d57a835eb3e">0</_ApprovalStatus>
    <_ApprovalRespondedBy xmlns="982cc016-dcb7-4772-a144-8d57a835eb3e">
      <UserInfo>
        <DisplayName/>
        <AccountId xsi:nil="true"/>
        <AccountType/>
      </UserInfo>
    </_ApprovalRespondedBy>
    <_ApprovalSentBy xmlns="982cc016-dcb7-4772-a144-8d57a835eb3e">
      <UserInfo>
        <DisplayName/>
        <AccountId xsi:nil="true"/>
        <AccountType/>
      </UserInfo>
    </_ApprovalSentB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AEFB93223A0D949B46CEFC92259ABB8" ma:contentTypeVersion="18" ma:contentTypeDescription="Loo uus dokument" ma:contentTypeScope="" ma:versionID="5f12836546184873ff76c2eeba8c6121">
  <xsd:schema xmlns:xsd="http://www.w3.org/2001/XMLSchema" xmlns:xs="http://www.w3.org/2001/XMLSchema" xmlns:p="http://schemas.microsoft.com/office/2006/metadata/properties" xmlns:ns2="982cc016-dcb7-4772-a144-8d57a835eb3e" xmlns:ns3="3d7fb3fa-7f75-4382-a1fe-43b99e0a9782" targetNamespace="http://schemas.microsoft.com/office/2006/metadata/properties" ma:root="true" ma:fieldsID="90cc2dba201eb496d80df97be203b82c" ns2:_="" ns3:_="">
    <xsd:import namespace="982cc016-dcb7-4772-a144-8d57a835eb3e"/>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_ApprovalAssignedTo" minOccurs="0"/>
                <xsd:element ref="ns2:_ApprovalRespondedBy" minOccurs="0"/>
                <xsd:element ref="ns2:_ApprovalSentBy" minOccurs="0"/>
                <xsd:element ref="ns2:_Approval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cc016-dcb7-4772-a144-8d57a835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BillingMetadata" ma:index="12" nillable="true" ma:displayName="MediaServiceBillingMetadata" ma:hidden="true" ma:internalName="MediaServiceBilling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_ApprovalAssignedTo" ma:index="22" nillable="true" ma:displayName="Kinnitajad"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3" nillable="true" ma:displayName="Vastused"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4" nillable="true" ma:displayName="Kinnituse au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5" nillable="true" ma:displayName="Kinnituse olek" ma:internalName="_Approval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5c6d68b-71d6-403f-952c-69eeaf0e25fd}"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B1F0B3-6540-4CF5-A560-08E8124AD541}">
  <ds:schemaRefs>
    <ds:schemaRef ds:uri="http://schemas.microsoft.com/sharepoint/v3/contenttype/forms"/>
  </ds:schemaRefs>
</ds:datastoreItem>
</file>

<file path=customXml/itemProps2.xml><?xml version="1.0" encoding="utf-8"?>
<ds:datastoreItem xmlns:ds="http://schemas.openxmlformats.org/officeDocument/2006/customXml" ds:itemID="{385EA64E-02ED-4BAE-BB07-37B60A585366}">
  <ds:schemaRefs>
    <ds:schemaRef ds:uri="http://schemas.microsoft.com/office/2006/metadata/properties"/>
    <ds:schemaRef ds:uri="http://schemas.microsoft.com/office/infopath/2007/PartnerControls"/>
    <ds:schemaRef ds:uri="982cc016-dcb7-4772-a144-8d57a835eb3e"/>
    <ds:schemaRef ds:uri="3d7fb3fa-7f75-4382-a1fe-43b99e0a9782"/>
  </ds:schemaRefs>
</ds:datastoreItem>
</file>

<file path=customXml/itemProps3.xml><?xml version="1.0" encoding="utf-8"?>
<ds:datastoreItem xmlns:ds="http://schemas.openxmlformats.org/officeDocument/2006/customXml" ds:itemID="{13632FC2-CE4B-4B4D-8F9F-30263FB9A2F3}">
  <ds:schemaRefs>
    <ds:schemaRef ds:uri="http://schemas.openxmlformats.org/officeDocument/2006/bibliography"/>
  </ds:schemaRefs>
</ds:datastoreItem>
</file>

<file path=customXml/itemProps4.xml><?xml version="1.0" encoding="utf-8"?>
<ds:datastoreItem xmlns:ds="http://schemas.openxmlformats.org/officeDocument/2006/customXml" ds:itemID="{A8783D56-C08E-4918-87EE-CA6E74AFA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2cc016-dcb7-4772-a144-8d57a835eb3e"/>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2022</Words>
  <Characters>16035</Characters>
  <Application>Microsoft Office Word</Application>
  <DocSecurity>0</DocSecurity>
  <Lines>572</Lines>
  <Paragraphs>180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 Targama</dc:creator>
  <cp:keywords/>
  <dc:description/>
  <cp:lastModifiedBy>Kaisa Tähe - RAM</cp:lastModifiedBy>
  <cp:revision>20</cp:revision>
  <dcterms:created xsi:type="dcterms:W3CDTF">2025-10-30T08:53:00Z</dcterms:created>
  <dcterms:modified xsi:type="dcterms:W3CDTF">2025-11-20T08:23:00Z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2025-09-29T11:35:02Z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41e7bb2e-433a-4e18-b978-1f59b3b30517</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0x010100AAEFB93223A0D949B46CEFC92259ABB8</vt:lpwstr>
  </property>
  <property fmtid="{D5CDD505-2E9C-101B-9397-08002B2CF9AE}" pid="11" name="MediaServiceImageTags">
    <vt:lpwstr/>
  </property>
  <property fmtid="{D5CDD505-2E9C-101B-9397-08002B2CF9AE}" pid="12" name="docLang">
    <vt:lpwstr>et</vt:lpwstr>
  </property>
</Properties>
</file>